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7A46F"/>
    <w:p w14:paraId="30F31E71"/>
    <w:p w14:paraId="2E013AC7">
      <w:pPr>
        <w:rPr>
          <w:rFonts w:hint="eastAsia"/>
        </w:rPr>
      </w:pPr>
    </w:p>
    <w:p w14:paraId="2C4603AD">
      <w:pPr>
        <w:rPr>
          <w:rFonts w:hint="eastAsia"/>
        </w:rPr>
      </w:pPr>
    </w:p>
    <w:p w14:paraId="4CEC01A0">
      <w:pPr>
        <w:rPr>
          <w:rFonts w:hint="eastAsia" w:ascii="黑体" w:hAnsi="黑体" w:eastAsia="黑体"/>
          <w:sz w:val="40"/>
          <w:szCs w:val="40"/>
        </w:rPr>
      </w:pPr>
      <w:r>
        <w:rPr>
          <w:rFonts w:hint="eastAsia" w:ascii="黑体" w:hAnsi="黑体" w:eastAsia="黑体"/>
          <w:sz w:val="40"/>
          <w:szCs w:val="40"/>
        </w:rPr>
        <w:t>信息技术应用创新系统</w:t>
      </w:r>
      <w:r>
        <w:rPr>
          <w:rFonts w:hint="eastAsia" w:ascii="黑体" w:hAnsi="黑体" w:eastAsia="黑体"/>
          <w:sz w:val="40"/>
          <w:szCs w:val="40"/>
        </w:rPr>
        <w:br w:type="textWrapping"/>
      </w:r>
      <w:r>
        <w:rPr>
          <w:rFonts w:hint="eastAsia" w:ascii="黑体" w:hAnsi="黑体" w:eastAsia="黑体"/>
          <w:sz w:val="40"/>
          <w:szCs w:val="40"/>
        </w:rPr>
        <w:t>集中运维管理平台建设技术规范</w:t>
      </w:r>
    </w:p>
    <w:p w14:paraId="15074606">
      <w:pPr>
        <w:rPr>
          <w:rFonts w:ascii="黑体" w:hAnsi="黑体" w:eastAsia="黑体"/>
          <w:sz w:val="40"/>
          <w:szCs w:val="40"/>
        </w:rPr>
      </w:pPr>
      <w:r>
        <w:rPr>
          <w:rFonts w:hint="eastAsia" w:ascii="黑体" w:hAnsi="黑体" w:eastAsia="黑体"/>
          <w:sz w:val="40"/>
          <w:szCs w:val="40"/>
        </w:rPr>
        <w:t>（草稿）</w:t>
      </w:r>
    </w:p>
    <w:p w14:paraId="53160110">
      <w:pPr>
        <w:rPr>
          <w:rFonts w:ascii="黑体" w:hAnsi="黑体" w:eastAsia="黑体"/>
        </w:rPr>
      </w:pPr>
    </w:p>
    <w:p w14:paraId="0E339516"/>
    <w:p w14:paraId="6BEB3166"/>
    <w:p w14:paraId="38D3100A"/>
    <w:p w14:paraId="53BA73B3"/>
    <w:p w14:paraId="10D795E1">
      <w:pPr>
        <w:rPr>
          <w:rFonts w:hint="eastAsia"/>
        </w:rPr>
      </w:pPr>
    </w:p>
    <w:p w14:paraId="7EE65FD5"/>
    <w:p w14:paraId="3BC4CE30">
      <w:pPr>
        <w:rPr>
          <w:rFonts w:hint="eastAsia"/>
        </w:rPr>
      </w:pPr>
    </w:p>
    <w:p w14:paraId="66D736BE"/>
    <w:p w14:paraId="695BF1C2"/>
    <w:p w14:paraId="3B4198F6"/>
    <w:p w14:paraId="3A45A792"/>
    <w:p w14:paraId="64C21624"/>
    <w:p w14:paraId="793257AF"/>
    <w:p w14:paraId="045A2239"/>
    <w:p w14:paraId="6BB04253"/>
    <w:p w14:paraId="21E0073B"/>
    <w:p w14:paraId="5D1EEB57"/>
    <w:p w14:paraId="11503D57"/>
    <w:p w14:paraId="1CC5ADB6">
      <w:pPr>
        <w:rPr>
          <w:rFonts w:hint="eastAsia"/>
        </w:rPr>
      </w:pPr>
    </w:p>
    <w:p w14:paraId="07569E69"/>
    <w:p w14:paraId="2107CA15"/>
    <w:p w14:paraId="42E05A5A"/>
    <w:p w14:paraId="33F6F68D">
      <w:pPr>
        <w:rPr>
          <w:rFonts w:hint="eastAsia" w:ascii="黑体" w:hAnsi="黑体" w:eastAsia="黑体"/>
        </w:rPr>
      </w:pPr>
      <w:r>
        <w:rPr>
          <w:rFonts w:hint="eastAsia" w:ascii="黑体" w:hAnsi="黑体" w:eastAsia="黑体"/>
        </w:rPr>
        <w:t>2025年6月</w:t>
      </w:r>
    </w:p>
    <w:p w14:paraId="245D607B"/>
    <w:p w14:paraId="2D4B1FAF">
      <w:pPr>
        <w:sectPr>
          <w:footerReference r:id="rId3" w:type="even"/>
          <w:pgSz w:w="11906" w:h="16838"/>
          <w:pgMar w:top="1440" w:right="1800" w:bottom="1440" w:left="1800" w:header="851" w:footer="992" w:gutter="0"/>
          <w:cols w:space="425" w:num="1"/>
          <w:docGrid w:type="lines" w:linePitch="312" w:charSpace="0"/>
        </w:sectPr>
      </w:pPr>
    </w:p>
    <w:p w14:paraId="360B3D9D"/>
    <w:p w14:paraId="68477CFC">
      <w:r>
        <w:rPr>
          <w:rFonts w:hint="eastAsia"/>
        </w:rPr>
        <w:t>版本控制</w:t>
      </w:r>
    </w:p>
    <w:p w14:paraId="1992BE4B"/>
    <w:tbl>
      <w:tblPr>
        <w:tblStyle w:val="10"/>
        <w:tblW w:w="939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1194"/>
        <w:gridCol w:w="1194"/>
        <w:gridCol w:w="839"/>
        <w:gridCol w:w="3511"/>
        <w:gridCol w:w="1566"/>
      </w:tblGrid>
      <w:tr w14:paraId="5CD26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2D9B088E">
            <w:pPr>
              <w:rPr>
                <w:rFonts w:asciiTheme="minorEastAsia" w:hAnsiTheme="minorEastAsia" w:eastAsiaTheme="minorEastAsia"/>
                <w:b/>
                <w:bCs/>
                <w:sz w:val="21"/>
                <w:szCs w:val="21"/>
              </w:rPr>
            </w:pPr>
            <w:r>
              <w:rPr>
                <w:rFonts w:hint="eastAsia" w:asciiTheme="minorEastAsia" w:hAnsiTheme="minorEastAsia" w:eastAsiaTheme="minorEastAsia"/>
                <w:b/>
                <w:bCs/>
                <w:sz w:val="21"/>
                <w:szCs w:val="21"/>
              </w:rPr>
              <w:t>序号</w:t>
            </w:r>
          </w:p>
        </w:tc>
        <w:tc>
          <w:tcPr>
            <w:tcW w:w="1194" w:type="dxa"/>
            <w:tcMar>
              <w:left w:w="108" w:type="dxa"/>
              <w:right w:w="108" w:type="dxa"/>
            </w:tcMar>
          </w:tcPr>
          <w:p w14:paraId="5A28EFDB">
            <w:pPr>
              <w:rPr>
                <w:rFonts w:hint="default" w:asciiTheme="minorEastAsia" w:hAnsiTheme="minorEastAsia" w:eastAsiaTheme="minorEastAsia"/>
                <w:b/>
                <w:bCs/>
                <w:sz w:val="21"/>
                <w:szCs w:val="21"/>
                <w:lang w:val="en-US" w:eastAsia="zh-CN"/>
              </w:rPr>
            </w:pPr>
            <w:r>
              <w:rPr>
                <w:rFonts w:hint="eastAsia" w:asciiTheme="minorEastAsia" w:hAnsiTheme="minorEastAsia" w:eastAsiaTheme="minorEastAsia"/>
                <w:b/>
                <w:bCs/>
                <w:sz w:val="21"/>
                <w:szCs w:val="21"/>
                <w:lang w:val="en-US" w:eastAsia="zh-CN"/>
              </w:rPr>
              <w:t>时间</w:t>
            </w:r>
          </w:p>
        </w:tc>
        <w:tc>
          <w:tcPr>
            <w:tcW w:w="1194" w:type="dxa"/>
            <w:tcMar>
              <w:left w:w="108" w:type="dxa"/>
              <w:right w:w="108" w:type="dxa"/>
            </w:tcMar>
          </w:tcPr>
          <w:p w14:paraId="2FA40A1A">
            <w:pPr>
              <w:rPr>
                <w:rFonts w:asciiTheme="minorEastAsia" w:hAnsiTheme="minorEastAsia" w:eastAsiaTheme="minorEastAsia"/>
                <w:b/>
                <w:bCs/>
                <w:sz w:val="21"/>
                <w:szCs w:val="21"/>
              </w:rPr>
            </w:pPr>
            <w:r>
              <w:rPr>
                <w:rFonts w:hint="eastAsia" w:asciiTheme="minorEastAsia" w:hAnsiTheme="minorEastAsia" w:eastAsiaTheme="minorEastAsia"/>
                <w:b/>
                <w:bCs/>
                <w:sz w:val="21"/>
                <w:szCs w:val="21"/>
              </w:rPr>
              <w:t>人员</w:t>
            </w:r>
          </w:p>
        </w:tc>
        <w:tc>
          <w:tcPr>
            <w:tcW w:w="839" w:type="dxa"/>
            <w:tcMar>
              <w:left w:w="108" w:type="dxa"/>
              <w:right w:w="108" w:type="dxa"/>
            </w:tcMar>
          </w:tcPr>
          <w:p w14:paraId="43244B1B">
            <w:pPr>
              <w:rPr>
                <w:rFonts w:asciiTheme="minorEastAsia" w:hAnsiTheme="minorEastAsia" w:eastAsiaTheme="minorEastAsia"/>
                <w:b/>
                <w:bCs/>
                <w:sz w:val="21"/>
                <w:szCs w:val="21"/>
              </w:rPr>
            </w:pPr>
            <w:r>
              <w:rPr>
                <w:rFonts w:hint="eastAsia" w:asciiTheme="minorEastAsia" w:hAnsiTheme="minorEastAsia" w:eastAsiaTheme="minorEastAsia"/>
                <w:b/>
                <w:bCs/>
                <w:sz w:val="21"/>
                <w:szCs w:val="21"/>
              </w:rPr>
              <w:t>变动</w:t>
            </w:r>
          </w:p>
        </w:tc>
        <w:tc>
          <w:tcPr>
            <w:tcW w:w="3511" w:type="dxa"/>
            <w:tcMar>
              <w:left w:w="108" w:type="dxa"/>
              <w:right w:w="108" w:type="dxa"/>
            </w:tcMar>
          </w:tcPr>
          <w:p w14:paraId="62622578">
            <w:pPr>
              <w:rPr>
                <w:rFonts w:asciiTheme="minorEastAsia" w:hAnsiTheme="minorEastAsia" w:eastAsiaTheme="minorEastAsia"/>
                <w:b/>
                <w:bCs/>
                <w:sz w:val="21"/>
                <w:szCs w:val="21"/>
              </w:rPr>
            </w:pPr>
            <w:r>
              <w:rPr>
                <w:rFonts w:hint="eastAsia" w:asciiTheme="minorEastAsia" w:hAnsiTheme="minorEastAsia" w:eastAsiaTheme="minorEastAsia"/>
                <w:b/>
                <w:bCs/>
                <w:sz w:val="21"/>
                <w:szCs w:val="21"/>
              </w:rPr>
              <w:t>内容</w:t>
            </w:r>
          </w:p>
        </w:tc>
        <w:tc>
          <w:tcPr>
            <w:tcW w:w="1566" w:type="dxa"/>
            <w:tcMar>
              <w:left w:w="108" w:type="dxa"/>
              <w:right w:w="108" w:type="dxa"/>
            </w:tcMar>
          </w:tcPr>
          <w:p w14:paraId="6A44648D">
            <w:pPr>
              <w:rPr>
                <w:rFonts w:asciiTheme="minorEastAsia" w:hAnsiTheme="minorEastAsia" w:eastAsiaTheme="minorEastAsia"/>
                <w:b/>
                <w:bCs/>
                <w:sz w:val="21"/>
                <w:szCs w:val="21"/>
              </w:rPr>
            </w:pPr>
            <w:r>
              <w:rPr>
                <w:rFonts w:hint="eastAsia" w:asciiTheme="minorEastAsia" w:hAnsiTheme="minorEastAsia" w:eastAsiaTheme="minorEastAsia"/>
                <w:b/>
                <w:bCs/>
                <w:sz w:val="21"/>
                <w:szCs w:val="21"/>
              </w:rPr>
              <w:t>备注</w:t>
            </w:r>
          </w:p>
        </w:tc>
      </w:tr>
      <w:tr w14:paraId="0063C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0FD31513">
            <w:pPr>
              <w:pStyle w:val="17"/>
              <w:numPr>
                <w:ilvl w:val="0"/>
                <w:numId w:val="3"/>
              </w:numPr>
              <w:ind w:left="440" w:leftChars="0" w:hanging="440" w:firstLineChars="0"/>
              <w:rPr>
                <w:rFonts w:asciiTheme="minorEastAsia" w:hAnsiTheme="minorEastAsia" w:eastAsiaTheme="minorEastAsia"/>
                <w:sz w:val="21"/>
                <w:szCs w:val="21"/>
              </w:rPr>
            </w:pPr>
          </w:p>
        </w:tc>
        <w:tc>
          <w:tcPr>
            <w:tcW w:w="1194" w:type="dxa"/>
            <w:tcMar>
              <w:left w:w="108" w:type="dxa"/>
              <w:right w:w="108" w:type="dxa"/>
            </w:tcMar>
            <w:vAlign w:val="center"/>
          </w:tcPr>
          <w:p w14:paraId="6A1F4BC5">
            <w:pPr>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0531</w:t>
            </w:r>
          </w:p>
        </w:tc>
        <w:tc>
          <w:tcPr>
            <w:tcW w:w="1194" w:type="dxa"/>
            <w:tcMar>
              <w:left w:w="108" w:type="dxa"/>
              <w:right w:w="108" w:type="dxa"/>
            </w:tcMar>
            <w:vAlign w:val="center"/>
          </w:tcPr>
          <w:p w14:paraId="2FDC4548">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谭可久</w:t>
            </w:r>
          </w:p>
        </w:tc>
        <w:tc>
          <w:tcPr>
            <w:tcW w:w="839" w:type="dxa"/>
            <w:tcMar>
              <w:left w:w="108" w:type="dxa"/>
              <w:right w:w="108" w:type="dxa"/>
            </w:tcMar>
            <w:vAlign w:val="center"/>
          </w:tcPr>
          <w:p w14:paraId="305AAAA8">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初</w:t>
            </w:r>
          </w:p>
        </w:tc>
        <w:tc>
          <w:tcPr>
            <w:tcW w:w="3511" w:type="dxa"/>
            <w:tcMar>
              <w:left w:w="108" w:type="dxa"/>
              <w:right w:w="108" w:type="dxa"/>
            </w:tcMar>
          </w:tcPr>
          <w:p w14:paraId="2151BE28">
            <w:pPr>
              <w:rPr>
                <w:rFonts w:asciiTheme="minorEastAsia" w:hAnsiTheme="minorEastAsia" w:eastAsiaTheme="minorEastAsia"/>
                <w:sz w:val="21"/>
                <w:szCs w:val="21"/>
              </w:rPr>
            </w:pPr>
            <w:r>
              <w:rPr>
                <w:rFonts w:hint="eastAsia" w:asciiTheme="minorEastAsia" w:hAnsiTheme="minorEastAsia" w:eastAsiaTheme="minorEastAsia"/>
                <w:sz w:val="21"/>
                <w:szCs w:val="21"/>
              </w:rPr>
              <w:t>编制框架</w:t>
            </w:r>
          </w:p>
        </w:tc>
        <w:tc>
          <w:tcPr>
            <w:tcW w:w="1566" w:type="dxa"/>
            <w:tcMar>
              <w:left w:w="108" w:type="dxa"/>
              <w:right w:w="108" w:type="dxa"/>
            </w:tcMar>
          </w:tcPr>
          <w:p w14:paraId="57F8D72D">
            <w:pPr>
              <w:rPr>
                <w:rFonts w:asciiTheme="minorEastAsia" w:hAnsiTheme="minorEastAsia" w:eastAsiaTheme="minorEastAsia"/>
                <w:sz w:val="21"/>
                <w:szCs w:val="21"/>
              </w:rPr>
            </w:pPr>
          </w:p>
        </w:tc>
      </w:tr>
      <w:tr w14:paraId="12967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0DE092F7">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56AD2308">
            <w:pPr>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0613</w:t>
            </w:r>
          </w:p>
        </w:tc>
        <w:tc>
          <w:tcPr>
            <w:tcW w:w="1194" w:type="dxa"/>
            <w:tcMar>
              <w:left w:w="108" w:type="dxa"/>
              <w:right w:w="108" w:type="dxa"/>
            </w:tcMar>
            <w:vAlign w:val="center"/>
          </w:tcPr>
          <w:p w14:paraId="7B72B7FD">
            <w:pPr>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谭可久</w:t>
            </w:r>
          </w:p>
        </w:tc>
        <w:tc>
          <w:tcPr>
            <w:tcW w:w="839" w:type="dxa"/>
            <w:tcMar>
              <w:left w:w="108" w:type="dxa"/>
              <w:right w:w="108" w:type="dxa"/>
            </w:tcMar>
            <w:vAlign w:val="center"/>
          </w:tcPr>
          <w:p w14:paraId="7B095E32">
            <w:pPr>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更</w:t>
            </w:r>
          </w:p>
        </w:tc>
        <w:tc>
          <w:tcPr>
            <w:tcW w:w="3511" w:type="dxa"/>
            <w:tcMar>
              <w:left w:w="108" w:type="dxa"/>
              <w:right w:w="108" w:type="dxa"/>
            </w:tcMar>
          </w:tcPr>
          <w:p w14:paraId="316FAF28">
            <w:pP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添加基础条款、格式处理</w:t>
            </w:r>
          </w:p>
        </w:tc>
        <w:tc>
          <w:tcPr>
            <w:tcW w:w="1566" w:type="dxa"/>
            <w:tcMar>
              <w:left w:w="108" w:type="dxa"/>
              <w:right w:w="108" w:type="dxa"/>
            </w:tcMar>
          </w:tcPr>
          <w:p w14:paraId="249F6946">
            <w:pPr>
              <w:rPr>
                <w:rFonts w:hint="default" w:asciiTheme="minorEastAsia" w:hAnsiTheme="minorEastAsia" w:eastAsiaTheme="minorEastAsia"/>
                <w:sz w:val="21"/>
                <w:szCs w:val="21"/>
                <w:lang w:val="en-US" w:eastAsia="zh-CN"/>
              </w:rPr>
            </w:pPr>
          </w:p>
        </w:tc>
      </w:tr>
      <w:tr w14:paraId="3DF52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30726887">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44523DC7">
            <w:pPr>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0614</w:t>
            </w:r>
          </w:p>
        </w:tc>
        <w:tc>
          <w:tcPr>
            <w:tcW w:w="1194" w:type="dxa"/>
            <w:tcMar>
              <w:left w:w="108" w:type="dxa"/>
              <w:right w:w="108" w:type="dxa"/>
            </w:tcMar>
            <w:vAlign w:val="center"/>
          </w:tcPr>
          <w:p w14:paraId="3020C6C8">
            <w:pPr>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谭可久</w:t>
            </w:r>
          </w:p>
        </w:tc>
        <w:tc>
          <w:tcPr>
            <w:tcW w:w="839" w:type="dxa"/>
            <w:tcMar>
              <w:left w:w="108" w:type="dxa"/>
              <w:right w:w="108" w:type="dxa"/>
            </w:tcMar>
            <w:vAlign w:val="center"/>
          </w:tcPr>
          <w:p w14:paraId="7476A1EC">
            <w:pPr>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添</w:t>
            </w:r>
          </w:p>
        </w:tc>
        <w:tc>
          <w:tcPr>
            <w:tcW w:w="3511" w:type="dxa"/>
            <w:tcMar>
              <w:left w:w="108" w:type="dxa"/>
              <w:right w:w="108" w:type="dxa"/>
            </w:tcMar>
          </w:tcPr>
          <w:p w14:paraId="062ECE94">
            <w:pP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添加用户管理、知识库管理</w:t>
            </w:r>
          </w:p>
          <w:p w14:paraId="411CC76C">
            <w:pP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删除性能要求</w:t>
            </w:r>
          </w:p>
        </w:tc>
        <w:tc>
          <w:tcPr>
            <w:tcW w:w="1566" w:type="dxa"/>
            <w:tcMar>
              <w:left w:w="108" w:type="dxa"/>
              <w:right w:w="108" w:type="dxa"/>
            </w:tcMar>
          </w:tcPr>
          <w:p w14:paraId="4CB7B059">
            <w:pPr>
              <w:rPr>
                <w:rFonts w:hint="default" w:asciiTheme="minorEastAsia" w:hAnsiTheme="minorEastAsia" w:eastAsiaTheme="minorEastAsia"/>
                <w:sz w:val="21"/>
                <w:szCs w:val="21"/>
                <w:lang w:val="en-US" w:eastAsia="zh-CN"/>
              </w:rPr>
            </w:pPr>
          </w:p>
        </w:tc>
      </w:tr>
      <w:tr w14:paraId="1EBB9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0050249E">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1D996D29">
            <w:pPr>
              <w:jc w:val="center"/>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6176BB3E">
            <w:pPr>
              <w:jc w:val="center"/>
              <w:rPr>
                <w:rFonts w:hint="default" w:asciiTheme="minorEastAsia" w:hAnsiTheme="minorEastAsia" w:eastAsiaTheme="minorEastAsia"/>
                <w:sz w:val="21"/>
                <w:szCs w:val="21"/>
                <w:lang w:val="en-US" w:eastAsia="zh-CN"/>
              </w:rPr>
            </w:pPr>
          </w:p>
        </w:tc>
        <w:tc>
          <w:tcPr>
            <w:tcW w:w="839" w:type="dxa"/>
            <w:tcMar>
              <w:left w:w="108" w:type="dxa"/>
              <w:right w:w="108" w:type="dxa"/>
            </w:tcMar>
            <w:vAlign w:val="center"/>
          </w:tcPr>
          <w:p w14:paraId="21FD745F">
            <w:pPr>
              <w:jc w:val="center"/>
              <w:rPr>
                <w:rFonts w:hint="default" w:asciiTheme="minorEastAsia" w:hAnsiTheme="minorEastAsia" w:eastAsiaTheme="minorEastAsia"/>
                <w:sz w:val="21"/>
                <w:szCs w:val="21"/>
                <w:lang w:val="en-US" w:eastAsia="zh-CN"/>
              </w:rPr>
            </w:pPr>
          </w:p>
        </w:tc>
        <w:tc>
          <w:tcPr>
            <w:tcW w:w="3511" w:type="dxa"/>
            <w:tcMar>
              <w:left w:w="108" w:type="dxa"/>
              <w:right w:w="108" w:type="dxa"/>
            </w:tcMar>
          </w:tcPr>
          <w:p w14:paraId="13662466">
            <w:pPr>
              <w:rPr>
                <w:rFonts w:hint="default" w:asciiTheme="minorEastAsia" w:hAnsiTheme="minorEastAsia" w:eastAsiaTheme="minorEastAsia"/>
                <w:sz w:val="21"/>
                <w:szCs w:val="21"/>
                <w:lang w:val="en-US" w:eastAsia="zh-CN"/>
              </w:rPr>
            </w:pPr>
          </w:p>
        </w:tc>
        <w:tc>
          <w:tcPr>
            <w:tcW w:w="1566" w:type="dxa"/>
            <w:tcMar>
              <w:left w:w="108" w:type="dxa"/>
              <w:right w:w="108" w:type="dxa"/>
            </w:tcMar>
          </w:tcPr>
          <w:p w14:paraId="508F2642">
            <w:pPr>
              <w:rPr>
                <w:rFonts w:hint="default" w:asciiTheme="minorEastAsia" w:hAnsiTheme="minorEastAsia" w:eastAsiaTheme="minorEastAsia"/>
                <w:sz w:val="21"/>
                <w:szCs w:val="21"/>
                <w:lang w:val="en-US" w:eastAsia="zh-CN"/>
              </w:rPr>
            </w:pPr>
          </w:p>
        </w:tc>
      </w:tr>
      <w:tr w14:paraId="2F886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1E98E3F3">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6A6DA90E">
            <w:pPr>
              <w:jc w:val="center"/>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22915546">
            <w:pPr>
              <w:jc w:val="center"/>
              <w:rPr>
                <w:rFonts w:hint="default" w:asciiTheme="minorEastAsia" w:hAnsiTheme="minorEastAsia" w:eastAsiaTheme="minorEastAsia"/>
                <w:sz w:val="21"/>
                <w:szCs w:val="21"/>
                <w:lang w:val="en-US" w:eastAsia="zh-CN"/>
              </w:rPr>
            </w:pPr>
          </w:p>
        </w:tc>
        <w:tc>
          <w:tcPr>
            <w:tcW w:w="839" w:type="dxa"/>
            <w:tcMar>
              <w:left w:w="108" w:type="dxa"/>
              <w:right w:w="108" w:type="dxa"/>
            </w:tcMar>
            <w:vAlign w:val="center"/>
          </w:tcPr>
          <w:p w14:paraId="0BFB7EBE">
            <w:pPr>
              <w:jc w:val="center"/>
              <w:rPr>
                <w:rFonts w:hint="default" w:asciiTheme="minorEastAsia" w:hAnsiTheme="minorEastAsia" w:eastAsiaTheme="minorEastAsia"/>
                <w:sz w:val="21"/>
                <w:szCs w:val="21"/>
                <w:lang w:val="en-US" w:eastAsia="zh-CN"/>
              </w:rPr>
            </w:pPr>
          </w:p>
        </w:tc>
        <w:tc>
          <w:tcPr>
            <w:tcW w:w="3511" w:type="dxa"/>
            <w:tcMar>
              <w:left w:w="108" w:type="dxa"/>
              <w:right w:w="108" w:type="dxa"/>
            </w:tcMar>
          </w:tcPr>
          <w:p w14:paraId="4A39EDC7">
            <w:pPr>
              <w:rPr>
                <w:rFonts w:hint="default" w:asciiTheme="minorEastAsia" w:hAnsiTheme="minorEastAsia" w:eastAsiaTheme="minorEastAsia"/>
                <w:sz w:val="21"/>
                <w:szCs w:val="21"/>
                <w:lang w:val="en-US" w:eastAsia="zh-CN"/>
              </w:rPr>
            </w:pPr>
          </w:p>
        </w:tc>
        <w:tc>
          <w:tcPr>
            <w:tcW w:w="1566" w:type="dxa"/>
            <w:tcMar>
              <w:left w:w="108" w:type="dxa"/>
              <w:right w:w="108" w:type="dxa"/>
            </w:tcMar>
          </w:tcPr>
          <w:p w14:paraId="2B63D252">
            <w:pPr>
              <w:rPr>
                <w:rFonts w:hint="default" w:asciiTheme="minorEastAsia" w:hAnsiTheme="minorEastAsia" w:eastAsiaTheme="minorEastAsia"/>
                <w:sz w:val="21"/>
                <w:szCs w:val="21"/>
                <w:lang w:val="en-US" w:eastAsia="zh-CN"/>
              </w:rPr>
            </w:pPr>
          </w:p>
        </w:tc>
      </w:tr>
      <w:tr w14:paraId="3F022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1E7B3B54">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789FC8F3">
            <w:pPr>
              <w:jc w:val="center"/>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48210F55">
            <w:pPr>
              <w:jc w:val="center"/>
              <w:rPr>
                <w:rFonts w:hint="default" w:asciiTheme="minorEastAsia" w:hAnsiTheme="minorEastAsia" w:eastAsiaTheme="minorEastAsia"/>
                <w:sz w:val="21"/>
                <w:szCs w:val="21"/>
                <w:lang w:val="en-US" w:eastAsia="zh-CN"/>
              </w:rPr>
            </w:pPr>
          </w:p>
        </w:tc>
        <w:tc>
          <w:tcPr>
            <w:tcW w:w="839" w:type="dxa"/>
            <w:tcMar>
              <w:left w:w="108" w:type="dxa"/>
              <w:right w:w="108" w:type="dxa"/>
            </w:tcMar>
            <w:vAlign w:val="center"/>
          </w:tcPr>
          <w:p w14:paraId="24ECFE67">
            <w:pPr>
              <w:jc w:val="center"/>
              <w:rPr>
                <w:rFonts w:hint="default" w:asciiTheme="minorEastAsia" w:hAnsiTheme="minorEastAsia" w:eastAsiaTheme="minorEastAsia"/>
                <w:sz w:val="21"/>
                <w:szCs w:val="21"/>
                <w:lang w:val="en-US" w:eastAsia="zh-CN"/>
              </w:rPr>
            </w:pPr>
          </w:p>
        </w:tc>
        <w:tc>
          <w:tcPr>
            <w:tcW w:w="3511" w:type="dxa"/>
            <w:tcMar>
              <w:left w:w="108" w:type="dxa"/>
              <w:right w:w="108" w:type="dxa"/>
            </w:tcMar>
          </w:tcPr>
          <w:p w14:paraId="32E86D17">
            <w:pPr>
              <w:rPr>
                <w:rFonts w:hint="default" w:asciiTheme="minorEastAsia" w:hAnsiTheme="minorEastAsia" w:eastAsiaTheme="minorEastAsia"/>
                <w:sz w:val="21"/>
                <w:szCs w:val="21"/>
                <w:lang w:val="en-US" w:eastAsia="zh-CN"/>
              </w:rPr>
            </w:pPr>
          </w:p>
        </w:tc>
        <w:tc>
          <w:tcPr>
            <w:tcW w:w="1566" w:type="dxa"/>
            <w:tcMar>
              <w:left w:w="108" w:type="dxa"/>
              <w:right w:w="108" w:type="dxa"/>
            </w:tcMar>
          </w:tcPr>
          <w:p w14:paraId="19ADE3A0">
            <w:pPr>
              <w:rPr>
                <w:rFonts w:hint="default" w:asciiTheme="minorEastAsia" w:hAnsiTheme="minorEastAsia" w:eastAsiaTheme="minorEastAsia"/>
                <w:sz w:val="21"/>
                <w:szCs w:val="21"/>
                <w:lang w:val="en-US" w:eastAsia="zh-CN"/>
              </w:rPr>
            </w:pPr>
          </w:p>
        </w:tc>
      </w:tr>
      <w:tr w14:paraId="46400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559E7093">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3A51919E">
            <w:pPr>
              <w:jc w:val="center"/>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347B4DF3">
            <w:pPr>
              <w:jc w:val="center"/>
              <w:rPr>
                <w:rFonts w:hint="default" w:asciiTheme="minorEastAsia" w:hAnsiTheme="minorEastAsia" w:eastAsiaTheme="minorEastAsia"/>
                <w:sz w:val="21"/>
                <w:szCs w:val="21"/>
                <w:lang w:val="en-US" w:eastAsia="zh-CN"/>
              </w:rPr>
            </w:pPr>
          </w:p>
        </w:tc>
        <w:tc>
          <w:tcPr>
            <w:tcW w:w="839" w:type="dxa"/>
            <w:tcMar>
              <w:left w:w="108" w:type="dxa"/>
              <w:right w:w="108" w:type="dxa"/>
            </w:tcMar>
            <w:vAlign w:val="center"/>
          </w:tcPr>
          <w:p w14:paraId="664C288C">
            <w:pPr>
              <w:jc w:val="center"/>
              <w:rPr>
                <w:rFonts w:hint="default" w:asciiTheme="minorEastAsia" w:hAnsiTheme="minorEastAsia" w:eastAsiaTheme="minorEastAsia"/>
                <w:sz w:val="21"/>
                <w:szCs w:val="21"/>
                <w:lang w:val="en-US" w:eastAsia="zh-CN"/>
              </w:rPr>
            </w:pPr>
          </w:p>
        </w:tc>
        <w:tc>
          <w:tcPr>
            <w:tcW w:w="3511" w:type="dxa"/>
            <w:tcMar>
              <w:left w:w="108" w:type="dxa"/>
              <w:right w:w="108" w:type="dxa"/>
            </w:tcMar>
          </w:tcPr>
          <w:p w14:paraId="12BC6E03">
            <w:pPr>
              <w:rPr>
                <w:rFonts w:hint="default" w:asciiTheme="minorEastAsia" w:hAnsiTheme="minorEastAsia" w:eastAsiaTheme="minorEastAsia"/>
                <w:sz w:val="21"/>
                <w:szCs w:val="21"/>
                <w:lang w:val="en-US" w:eastAsia="zh-CN"/>
              </w:rPr>
            </w:pPr>
          </w:p>
        </w:tc>
        <w:tc>
          <w:tcPr>
            <w:tcW w:w="1566" w:type="dxa"/>
            <w:tcMar>
              <w:left w:w="108" w:type="dxa"/>
              <w:right w:w="108" w:type="dxa"/>
            </w:tcMar>
          </w:tcPr>
          <w:p w14:paraId="61D512D3">
            <w:pPr>
              <w:rPr>
                <w:rFonts w:hint="default" w:asciiTheme="minorEastAsia" w:hAnsiTheme="minorEastAsia" w:eastAsiaTheme="minorEastAsia"/>
                <w:sz w:val="21"/>
                <w:szCs w:val="21"/>
                <w:lang w:val="en-US" w:eastAsia="zh-CN"/>
              </w:rPr>
            </w:pPr>
          </w:p>
        </w:tc>
      </w:tr>
      <w:tr w14:paraId="1F662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07C6744D">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636861E5">
            <w:pPr>
              <w:jc w:val="center"/>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09C39157">
            <w:pPr>
              <w:jc w:val="center"/>
              <w:rPr>
                <w:rFonts w:hint="default" w:asciiTheme="minorEastAsia" w:hAnsiTheme="minorEastAsia" w:eastAsiaTheme="minorEastAsia"/>
                <w:sz w:val="21"/>
                <w:szCs w:val="21"/>
                <w:lang w:val="en-US" w:eastAsia="zh-CN"/>
              </w:rPr>
            </w:pPr>
          </w:p>
        </w:tc>
        <w:tc>
          <w:tcPr>
            <w:tcW w:w="839" w:type="dxa"/>
            <w:tcMar>
              <w:left w:w="108" w:type="dxa"/>
              <w:right w:w="108" w:type="dxa"/>
            </w:tcMar>
            <w:vAlign w:val="center"/>
          </w:tcPr>
          <w:p w14:paraId="368089AD">
            <w:pPr>
              <w:jc w:val="center"/>
              <w:rPr>
                <w:rFonts w:hint="default" w:asciiTheme="minorEastAsia" w:hAnsiTheme="minorEastAsia" w:eastAsiaTheme="minorEastAsia"/>
                <w:sz w:val="21"/>
                <w:szCs w:val="21"/>
                <w:lang w:val="en-US" w:eastAsia="zh-CN"/>
              </w:rPr>
            </w:pPr>
          </w:p>
        </w:tc>
        <w:tc>
          <w:tcPr>
            <w:tcW w:w="3511" w:type="dxa"/>
            <w:tcMar>
              <w:left w:w="108" w:type="dxa"/>
              <w:right w:w="108" w:type="dxa"/>
            </w:tcMar>
          </w:tcPr>
          <w:p w14:paraId="7C2E7282">
            <w:pPr>
              <w:rPr>
                <w:rFonts w:hint="default" w:asciiTheme="minorEastAsia" w:hAnsiTheme="minorEastAsia" w:eastAsiaTheme="minorEastAsia"/>
                <w:sz w:val="21"/>
                <w:szCs w:val="21"/>
                <w:lang w:val="en-US" w:eastAsia="zh-CN"/>
              </w:rPr>
            </w:pPr>
          </w:p>
        </w:tc>
        <w:tc>
          <w:tcPr>
            <w:tcW w:w="1566" w:type="dxa"/>
            <w:tcMar>
              <w:left w:w="108" w:type="dxa"/>
              <w:right w:w="108" w:type="dxa"/>
            </w:tcMar>
          </w:tcPr>
          <w:p w14:paraId="1CEBDC11">
            <w:pPr>
              <w:rPr>
                <w:rFonts w:hint="default" w:asciiTheme="minorEastAsia" w:hAnsiTheme="minorEastAsia" w:eastAsiaTheme="minorEastAsia"/>
                <w:sz w:val="21"/>
                <w:szCs w:val="21"/>
                <w:lang w:val="en-US" w:eastAsia="zh-CN"/>
              </w:rPr>
            </w:pPr>
          </w:p>
        </w:tc>
      </w:tr>
      <w:tr w14:paraId="09EF4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29990280">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6E01C389">
            <w:pPr>
              <w:jc w:val="center"/>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7FCB1348">
            <w:pPr>
              <w:jc w:val="center"/>
              <w:rPr>
                <w:rFonts w:hint="default" w:asciiTheme="minorEastAsia" w:hAnsiTheme="minorEastAsia" w:eastAsiaTheme="minorEastAsia"/>
                <w:sz w:val="21"/>
                <w:szCs w:val="21"/>
                <w:lang w:val="en-US" w:eastAsia="zh-CN"/>
              </w:rPr>
            </w:pPr>
          </w:p>
        </w:tc>
        <w:tc>
          <w:tcPr>
            <w:tcW w:w="839" w:type="dxa"/>
            <w:tcMar>
              <w:left w:w="108" w:type="dxa"/>
              <w:right w:w="108" w:type="dxa"/>
            </w:tcMar>
            <w:vAlign w:val="center"/>
          </w:tcPr>
          <w:p w14:paraId="54B75335">
            <w:pPr>
              <w:jc w:val="center"/>
              <w:rPr>
                <w:rFonts w:hint="default" w:asciiTheme="minorEastAsia" w:hAnsiTheme="minorEastAsia" w:eastAsiaTheme="minorEastAsia"/>
                <w:sz w:val="21"/>
                <w:szCs w:val="21"/>
                <w:lang w:val="en-US" w:eastAsia="zh-CN"/>
              </w:rPr>
            </w:pPr>
          </w:p>
        </w:tc>
        <w:tc>
          <w:tcPr>
            <w:tcW w:w="3511" w:type="dxa"/>
            <w:tcMar>
              <w:left w:w="108" w:type="dxa"/>
              <w:right w:w="108" w:type="dxa"/>
            </w:tcMar>
          </w:tcPr>
          <w:p w14:paraId="17FFFC96">
            <w:pPr>
              <w:rPr>
                <w:rFonts w:hint="default" w:asciiTheme="minorEastAsia" w:hAnsiTheme="minorEastAsia" w:eastAsiaTheme="minorEastAsia"/>
                <w:sz w:val="21"/>
                <w:szCs w:val="21"/>
                <w:lang w:val="en-US" w:eastAsia="zh-CN"/>
              </w:rPr>
            </w:pPr>
          </w:p>
        </w:tc>
        <w:tc>
          <w:tcPr>
            <w:tcW w:w="1566" w:type="dxa"/>
            <w:tcMar>
              <w:left w:w="108" w:type="dxa"/>
              <w:right w:w="108" w:type="dxa"/>
            </w:tcMar>
          </w:tcPr>
          <w:p w14:paraId="5289C249">
            <w:pPr>
              <w:rPr>
                <w:rFonts w:hint="default" w:asciiTheme="minorEastAsia" w:hAnsiTheme="minorEastAsia" w:eastAsiaTheme="minorEastAsia"/>
                <w:sz w:val="21"/>
                <w:szCs w:val="21"/>
                <w:lang w:val="en-US" w:eastAsia="zh-CN"/>
              </w:rPr>
            </w:pPr>
          </w:p>
        </w:tc>
      </w:tr>
      <w:tr w14:paraId="7E540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5F6BF136">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4B119CF4">
            <w:pPr>
              <w:jc w:val="center"/>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43489A7E">
            <w:pPr>
              <w:jc w:val="center"/>
              <w:rPr>
                <w:rFonts w:hint="default" w:asciiTheme="minorEastAsia" w:hAnsiTheme="minorEastAsia" w:eastAsiaTheme="minorEastAsia"/>
                <w:sz w:val="21"/>
                <w:szCs w:val="21"/>
                <w:lang w:val="en-US" w:eastAsia="zh-CN"/>
              </w:rPr>
            </w:pPr>
          </w:p>
        </w:tc>
        <w:tc>
          <w:tcPr>
            <w:tcW w:w="839" w:type="dxa"/>
            <w:tcMar>
              <w:left w:w="108" w:type="dxa"/>
              <w:right w:w="108" w:type="dxa"/>
            </w:tcMar>
            <w:vAlign w:val="center"/>
          </w:tcPr>
          <w:p w14:paraId="7DBF0B89">
            <w:pPr>
              <w:jc w:val="center"/>
              <w:rPr>
                <w:rFonts w:hint="default" w:asciiTheme="minorEastAsia" w:hAnsiTheme="minorEastAsia" w:eastAsiaTheme="minorEastAsia"/>
                <w:sz w:val="21"/>
                <w:szCs w:val="21"/>
                <w:lang w:val="en-US" w:eastAsia="zh-CN"/>
              </w:rPr>
            </w:pPr>
          </w:p>
        </w:tc>
        <w:tc>
          <w:tcPr>
            <w:tcW w:w="3511" w:type="dxa"/>
            <w:tcMar>
              <w:left w:w="108" w:type="dxa"/>
              <w:right w:w="108" w:type="dxa"/>
            </w:tcMar>
          </w:tcPr>
          <w:p w14:paraId="252A913D">
            <w:pPr>
              <w:rPr>
                <w:rFonts w:hint="default" w:asciiTheme="minorEastAsia" w:hAnsiTheme="minorEastAsia" w:eastAsiaTheme="minorEastAsia"/>
                <w:sz w:val="21"/>
                <w:szCs w:val="21"/>
                <w:lang w:val="en-US" w:eastAsia="zh-CN"/>
              </w:rPr>
            </w:pPr>
          </w:p>
        </w:tc>
        <w:tc>
          <w:tcPr>
            <w:tcW w:w="1566" w:type="dxa"/>
            <w:tcMar>
              <w:left w:w="108" w:type="dxa"/>
              <w:right w:w="108" w:type="dxa"/>
            </w:tcMar>
          </w:tcPr>
          <w:p w14:paraId="6D129E69">
            <w:pPr>
              <w:rPr>
                <w:rFonts w:hint="default" w:asciiTheme="minorEastAsia" w:hAnsiTheme="minorEastAsia" w:eastAsiaTheme="minorEastAsia"/>
                <w:sz w:val="21"/>
                <w:szCs w:val="21"/>
                <w:lang w:val="en-US" w:eastAsia="zh-CN"/>
              </w:rPr>
            </w:pPr>
          </w:p>
        </w:tc>
      </w:tr>
      <w:tr w14:paraId="5529F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67AD66B5">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024A1BFA">
            <w:pPr>
              <w:jc w:val="center"/>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4202CB5D">
            <w:pPr>
              <w:jc w:val="center"/>
              <w:rPr>
                <w:rFonts w:hint="default" w:asciiTheme="minorEastAsia" w:hAnsiTheme="minorEastAsia" w:eastAsiaTheme="minorEastAsia"/>
                <w:sz w:val="21"/>
                <w:szCs w:val="21"/>
                <w:lang w:val="en-US" w:eastAsia="zh-CN"/>
              </w:rPr>
            </w:pPr>
          </w:p>
        </w:tc>
        <w:tc>
          <w:tcPr>
            <w:tcW w:w="839" w:type="dxa"/>
            <w:tcMar>
              <w:left w:w="108" w:type="dxa"/>
              <w:right w:w="108" w:type="dxa"/>
            </w:tcMar>
            <w:vAlign w:val="center"/>
          </w:tcPr>
          <w:p w14:paraId="702000B6">
            <w:pPr>
              <w:jc w:val="center"/>
              <w:rPr>
                <w:rFonts w:hint="default" w:asciiTheme="minorEastAsia" w:hAnsiTheme="minorEastAsia" w:eastAsiaTheme="minorEastAsia"/>
                <w:sz w:val="21"/>
                <w:szCs w:val="21"/>
                <w:lang w:val="en-US" w:eastAsia="zh-CN"/>
              </w:rPr>
            </w:pPr>
          </w:p>
        </w:tc>
        <w:tc>
          <w:tcPr>
            <w:tcW w:w="3511" w:type="dxa"/>
            <w:tcMar>
              <w:left w:w="108" w:type="dxa"/>
              <w:right w:w="108" w:type="dxa"/>
            </w:tcMar>
          </w:tcPr>
          <w:p w14:paraId="16C83D7C">
            <w:pPr>
              <w:rPr>
                <w:rFonts w:hint="default" w:asciiTheme="minorEastAsia" w:hAnsiTheme="minorEastAsia" w:eastAsiaTheme="minorEastAsia"/>
                <w:sz w:val="21"/>
                <w:szCs w:val="21"/>
                <w:lang w:val="en-US" w:eastAsia="zh-CN"/>
              </w:rPr>
            </w:pPr>
          </w:p>
        </w:tc>
        <w:tc>
          <w:tcPr>
            <w:tcW w:w="1566" w:type="dxa"/>
            <w:tcMar>
              <w:left w:w="108" w:type="dxa"/>
              <w:right w:w="108" w:type="dxa"/>
            </w:tcMar>
          </w:tcPr>
          <w:p w14:paraId="1AEB6FBA">
            <w:pPr>
              <w:rPr>
                <w:rFonts w:hint="default" w:asciiTheme="minorEastAsia" w:hAnsiTheme="minorEastAsia" w:eastAsiaTheme="minorEastAsia"/>
                <w:sz w:val="21"/>
                <w:szCs w:val="21"/>
                <w:lang w:val="en-US" w:eastAsia="zh-CN"/>
              </w:rPr>
            </w:pPr>
          </w:p>
        </w:tc>
      </w:tr>
      <w:tr w14:paraId="56AB5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66D0A13E">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6CC6AE8C">
            <w:pPr>
              <w:jc w:val="center"/>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411551D4">
            <w:pPr>
              <w:jc w:val="center"/>
              <w:rPr>
                <w:rFonts w:hint="default" w:asciiTheme="minorEastAsia" w:hAnsiTheme="minorEastAsia" w:eastAsiaTheme="minorEastAsia"/>
                <w:sz w:val="21"/>
                <w:szCs w:val="21"/>
                <w:lang w:val="en-US" w:eastAsia="zh-CN"/>
              </w:rPr>
            </w:pPr>
          </w:p>
        </w:tc>
        <w:tc>
          <w:tcPr>
            <w:tcW w:w="839" w:type="dxa"/>
            <w:tcMar>
              <w:left w:w="108" w:type="dxa"/>
              <w:right w:w="108" w:type="dxa"/>
            </w:tcMar>
            <w:vAlign w:val="center"/>
          </w:tcPr>
          <w:p w14:paraId="1D2327B3">
            <w:pPr>
              <w:jc w:val="center"/>
              <w:rPr>
                <w:rFonts w:hint="default" w:asciiTheme="minorEastAsia" w:hAnsiTheme="minorEastAsia" w:eastAsiaTheme="minorEastAsia"/>
                <w:sz w:val="21"/>
                <w:szCs w:val="21"/>
                <w:lang w:val="en-US" w:eastAsia="zh-CN"/>
              </w:rPr>
            </w:pPr>
          </w:p>
        </w:tc>
        <w:tc>
          <w:tcPr>
            <w:tcW w:w="3511" w:type="dxa"/>
            <w:tcMar>
              <w:left w:w="108" w:type="dxa"/>
              <w:right w:w="108" w:type="dxa"/>
            </w:tcMar>
          </w:tcPr>
          <w:p w14:paraId="68B6B4CC">
            <w:pPr>
              <w:rPr>
                <w:rFonts w:hint="default" w:asciiTheme="minorEastAsia" w:hAnsiTheme="minorEastAsia" w:eastAsiaTheme="minorEastAsia"/>
                <w:sz w:val="21"/>
                <w:szCs w:val="21"/>
                <w:lang w:val="en-US" w:eastAsia="zh-CN"/>
              </w:rPr>
            </w:pPr>
          </w:p>
        </w:tc>
        <w:tc>
          <w:tcPr>
            <w:tcW w:w="1566" w:type="dxa"/>
            <w:tcMar>
              <w:left w:w="108" w:type="dxa"/>
              <w:right w:w="108" w:type="dxa"/>
            </w:tcMar>
          </w:tcPr>
          <w:p w14:paraId="4442EDD8">
            <w:pPr>
              <w:rPr>
                <w:rFonts w:hint="default" w:asciiTheme="minorEastAsia" w:hAnsiTheme="minorEastAsia" w:eastAsiaTheme="minorEastAsia"/>
                <w:sz w:val="21"/>
                <w:szCs w:val="21"/>
                <w:lang w:val="en-US" w:eastAsia="zh-CN"/>
              </w:rPr>
            </w:pPr>
          </w:p>
        </w:tc>
      </w:tr>
      <w:tr w14:paraId="50774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tcMar>
              <w:left w:w="108" w:type="dxa"/>
              <w:right w:w="108" w:type="dxa"/>
            </w:tcMar>
          </w:tcPr>
          <w:p w14:paraId="7385BDA8">
            <w:pPr>
              <w:pStyle w:val="17"/>
              <w:numPr>
                <w:ilvl w:val="0"/>
                <w:numId w:val="3"/>
              </w:numPr>
              <w:ind w:left="440" w:leftChars="0" w:hanging="440" w:firstLineChars="0"/>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6CC9C915">
            <w:pPr>
              <w:jc w:val="center"/>
              <w:rPr>
                <w:rFonts w:hint="default" w:asciiTheme="minorEastAsia" w:hAnsiTheme="minorEastAsia" w:eastAsiaTheme="minorEastAsia"/>
                <w:sz w:val="21"/>
                <w:szCs w:val="21"/>
                <w:lang w:val="en-US" w:eastAsia="zh-CN"/>
              </w:rPr>
            </w:pPr>
          </w:p>
        </w:tc>
        <w:tc>
          <w:tcPr>
            <w:tcW w:w="1194" w:type="dxa"/>
            <w:tcMar>
              <w:left w:w="108" w:type="dxa"/>
              <w:right w:w="108" w:type="dxa"/>
            </w:tcMar>
            <w:vAlign w:val="center"/>
          </w:tcPr>
          <w:p w14:paraId="3C07D776">
            <w:pPr>
              <w:jc w:val="center"/>
              <w:rPr>
                <w:rFonts w:hint="default" w:asciiTheme="minorEastAsia" w:hAnsiTheme="minorEastAsia" w:eastAsiaTheme="minorEastAsia"/>
                <w:sz w:val="21"/>
                <w:szCs w:val="21"/>
                <w:lang w:val="en-US" w:eastAsia="zh-CN"/>
              </w:rPr>
            </w:pPr>
          </w:p>
        </w:tc>
        <w:tc>
          <w:tcPr>
            <w:tcW w:w="839" w:type="dxa"/>
            <w:tcMar>
              <w:left w:w="108" w:type="dxa"/>
              <w:right w:w="108" w:type="dxa"/>
            </w:tcMar>
            <w:vAlign w:val="center"/>
          </w:tcPr>
          <w:p w14:paraId="14341435">
            <w:pPr>
              <w:jc w:val="center"/>
              <w:rPr>
                <w:rFonts w:hint="default" w:asciiTheme="minorEastAsia" w:hAnsiTheme="minorEastAsia" w:eastAsiaTheme="minorEastAsia"/>
                <w:sz w:val="21"/>
                <w:szCs w:val="21"/>
                <w:lang w:val="en-US" w:eastAsia="zh-CN"/>
              </w:rPr>
            </w:pPr>
          </w:p>
        </w:tc>
        <w:tc>
          <w:tcPr>
            <w:tcW w:w="3511" w:type="dxa"/>
            <w:tcMar>
              <w:left w:w="108" w:type="dxa"/>
              <w:right w:w="108" w:type="dxa"/>
            </w:tcMar>
          </w:tcPr>
          <w:p w14:paraId="2CF7E62F">
            <w:pPr>
              <w:rPr>
                <w:rFonts w:hint="default" w:asciiTheme="minorEastAsia" w:hAnsiTheme="minorEastAsia" w:eastAsiaTheme="minorEastAsia"/>
                <w:sz w:val="21"/>
                <w:szCs w:val="21"/>
                <w:lang w:val="en-US" w:eastAsia="zh-CN"/>
              </w:rPr>
            </w:pPr>
          </w:p>
        </w:tc>
        <w:tc>
          <w:tcPr>
            <w:tcW w:w="1566" w:type="dxa"/>
            <w:tcMar>
              <w:left w:w="108" w:type="dxa"/>
              <w:right w:w="108" w:type="dxa"/>
            </w:tcMar>
          </w:tcPr>
          <w:p w14:paraId="3D466401">
            <w:pPr>
              <w:rPr>
                <w:rFonts w:hint="default" w:asciiTheme="minorEastAsia" w:hAnsiTheme="minorEastAsia" w:eastAsiaTheme="minorEastAsia"/>
                <w:sz w:val="21"/>
                <w:szCs w:val="21"/>
                <w:lang w:val="en-US" w:eastAsia="zh-CN"/>
              </w:rPr>
            </w:pPr>
          </w:p>
        </w:tc>
      </w:tr>
    </w:tbl>
    <w:p w14:paraId="501ABB6D">
      <w:pPr>
        <w:rPr>
          <w:rFonts w:hint="eastAsia"/>
        </w:rPr>
      </w:pPr>
      <w:r>
        <w:rPr>
          <w:rFonts w:hint="eastAsia" w:asciiTheme="minorEastAsia" w:hAnsiTheme="minorEastAsia" w:eastAsiaTheme="minorEastAsia"/>
          <w:sz w:val="21"/>
          <w:szCs w:val="21"/>
          <w:lang w:val="en-US" w:eastAsia="zh-CN"/>
        </w:rPr>
        <w:t>注：</w:t>
      </w:r>
    </w:p>
    <w:p w14:paraId="65AB7626">
      <w:pPr>
        <w:rPr>
          <w:rFonts w:hint="eastAsia"/>
        </w:rPr>
      </w:pPr>
    </w:p>
    <w:p w14:paraId="2C953152">
      <w:pPr>
        <w:sectPr>
          <w:pgSz w:w="11906" w:h="16838"/>
          <w:pgMar w:top="1440" w:right="1800" w:bottom="1440" w:left="1800" w:header="851" w:footer="992" w:gutter="0"/>
          <w:cols w:space="425" w:num="1"/>
          <w:docGrid w:type="lines" w:linePitch="312" w:charSpace="0"/>
        </w:sectPr>
      </w:pPr>
    </w:p>
    <w:sdt>
      <w:sdtPr>
        <w:rPr>
          <w:lang w:val="zh-CN"/>
        </w:rPr>
        <w:id w:val="-1948610387"/>
        <w:docPartObj>
          <w:docPartGallery w:val="Table of Contents"/>
          <w:docPartUnique/>
        </w:docPartObj>
      </w:sdtPr>
      <w:sdtEndPr>
        <w:rPr>
          <w:rFonts w:cs="微软雅黑" w:asciiTheme="minorEastAsia" w:hAnsiTheme="minorEastAsia" w:eastAsiaTheme="minorEastAsia"/>
          <w:b/>
          <w:bCs/>
          <w:color w:val="auto"/>
          <w:kern w:val="2"/>
          <w:sz w:val="24"/>
          <w:szCs w:val="24"/>
          <w:shd w:val="clear" w:color="auto" w:fill="FFFFFF"/>
          <w:lang w:val="zh-CN"/>
        </w:rPr>
      </w:sdtEndPr>
      <w:sdtContent>
        <w:p w14:paraId="703EDEE1">
          <w:pPr>
            <w:pStyle w:val="20"/>
            <w:jc w:val="center"/>
            <w:rPr>
              <w:rFonts w:hint="eastAsia" w:asciiTheme="minorEastAsia" w:hAnsiTheme="minorEastAsia" w:eastAsiaTheme="minorEastAsia"/>
              <w:color w:val="auto"/>
            </w:rPr>
          </w:pPr>
          <w:r>
            <w:rPr>
              <w:rFonts w:asciiTheme="minorEastAsia" w:hAnsiTheme="minorEastAsia" w:eastAsiaTheme="minorEastAsia"/>
              <w:color w:val="auto"/>
              <w:lang w:val="zh-CN"/>
            </w:rPr>
            <w:t>目</w:t>
          </w:r>
          <w:r>
            <w:rPr>
              <w:rFonts w:hint="eastAsia" w:asciiTheme="minorEastAsia" w:hAnsiTheme="minorEastAsia" w:eastAsiaTheme="minorEastAsia"/>
              <w:color w:val="auto"/>
              <w:lang w:val="zh-CN"/>
            </w:rPr>
            <w:t xml:space="preserve">  </w:t>
          </w:r>
          <w:r>
            <w:rPr>
              <w:rFonts w:asciiTheme="minorEastAsia" w:hAnsiTheme="minorEastAsia" w:eastAsiaTheme="minorEastAsia"/>
              <w:color w:val="auto"/>
              <w:lang w:val="zh-CN"/>
            </w:rPr>
            <w:t>录</w:t>
          </w:r>
        </w:p>
        <w:p w14:paraId="451600CD">
          <w:pPr>
            <w:pStyle w:val="6"/>
            <w:tabs>
              <w:tab w:val="right" w:leader="dot" w:pos="8306"/>
            </w:tabs>
          </w:pPr>
          <w:r>
            <w:rPr>
              <w:rFonts w:asciiTheme="minorEastAsia" w:hAnsiTheme="minorEastAsia" w:eastAsiaTheme="minorEastAsia"/>
            </w:rPr>
            <w:fldChar w:fldCharType="begin"/>
          </w:r>
          <w:r>
            <w:rPr>
              <w:rFonts w:asciiTheme="minorEastAsia" w:hAnsiTheme="minorEastAsia" w:eastAsiaTheme="minorEastAsia"/>
            </w:rPr>
            <w:instrText xml:space="preserve"> TOC \o "1-3" \h \z \u </w:instrText>
          </w:r>
          <w:r>
            <w:rPr>
              <w:rFonts w:hint="eastAsia" w:asciiTheme="minorEastAsia" w:hAnsiTheme="minorEastAsia" w:eastAsiaTheme="minorEastAsia"/>
            </w:rPr>
            <w:fldChar w:fldCharType="separate"/>
          </w: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_Toc21799 </w:instrText>
          </w:r>
          <w:r>
            <w:rPr>
              <w:rFonts w:asciiTheme="minorEastAsia" w:hAnsiTheme="minorEastAsia" w:eastAsiaTheme="minorEastAsia"/>
              <w:bCs/>
              <w:lang w:val="zh-CN"/>
            </w:rPr>
            <w:fldChar w:fldCharType="separate"/>
          </w:r>
          <w:r>
            <w:rPr>
              <w:rFonts w:hint="eastAsia" w:ascii="黑体" w:hAnsi="黑体" w:eastAsia="黑体"/>
              <w:szCs w:val="32"/>
            </w:rPr>
            <w:t>前  言</w:t>
          </w:r>
          <w:r>
            <w:tab/>
          </w:r>
          <w:r>
            <w:fldChar w:fldCharType="begin"/>
          </w:r>
          <w:r>
            <w:instrText xml:space="preserve"> PAGEREF _Toc21799 \h </w:instrText>
          </w:r>
          <w:r>
            <w:fldChar w:fldCharType="separate"/>
          </w:r>
          <w:r>
            <w:t>III</w:t>
          </w:r>
          <w:r>
            <w:fldChar w:fldCharType="end"/>
          </w:r>
          <w:r>
            <w:rPr>
              <w:rFonts w:asciiTheme="minorEastAsia" w:hAnsiTheme="minorEastAsia" w:eastAsiaTheme="minorEastAsia"/>
              <w:bCs/>
              <w:lang w:val="zh-CN"/>
            </w:rPr>
            <w:fldChar w:fldCharType="end"/>
          </w:r>
        </w:p>
        <w:p w14:paraId="2226E1EC">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_Toc29498 </w:instrText>
          </w:r>
          <w:r>
            <w:rPr>
              <w:rFonts w:asciiTheme="minorEastAsia" w:hAnsiTheme="minorEastAsia" w:eastAsiaTheme="minorEastAsia"/>
              <w:bCs/>
              <w:lang w:val="zh-CN"/>
            </w:rPr>
            <w:fldChar w:fldCharType="separate"/>
          </w:r>
          <w:r>
            <w:rPr>
              <w:rFonts w:hint="eastAsia"/>
              <w:lang w:bidi="ar"/>
            </w:rPr>
            <w:t>1 范围</w:t>
          </w:r>
          <w:r>
            <w:tab/>
          </w:r>
          <w:r>
            <w:fldChar w:fldCharType="begin"/>
          </w:r>
          <w:r>
            <w:instrText xml:space="preserve"> PAGEREF _Toc29498 \h </w:instrText>
          </w:r>
          <w:r>
            <w:fldChar w:fldCharType="separate"/>
          </w:r>
          <w:r>
            <w:t>1</w:t>
          </w:r>
          <w:r>
            <w:fldChar w:fldCharType="end"/>
          </w:r>
          <w:r>
            <w:rPr>
              <w:rFonts w:asciiTheme="minorEastAsia" w:hAnsiTheme="minorEastAsia" w:eastAsiaTheme="minorEastAsia"/>
              <w:bCs/>
              <w:lang w:val="zh-CN"/>
            </w:rPr>
            <w:fldChar w:fldCharType="end"/>
          </w:r>
        </w:p>
        <w:p w14:paraId="6219C962">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_Toc26846 </w:instrText>
          </w:r>
          <w:r>
            <w:rPr>
              <w:rFonts w:asciiTheme="minorEastAsia" w:hAnsiTheme="minorEastAsia" w:eastAsiaTheme="minorEastAsia"/>
              <w:bCs/>
              <w:lang w:val="zh-CN"/>
            </w:rPr>
            <w:fldChar w:fldCharType="separate"/>
          </w:r>
          <w:r>
            <w:rPr>
              <w:rFonts w:hint="eastAsia" w:cs="黑体"/>
              <w:lang w:bidi="ar"/>
            </w:rPr>
            <w:t>2 规范性引用文件</w:t>
          </w:r>
          <w:r>
            <w:tab/>
          </w:r>
          <w:r>
            <w:fldChar w:fldCharType="begin"/>
          </w:r>
          <w:r>
            <w:instrText xml:space="preserve"> PAGEREF _Toc26846 \h </w:instrText>
          </w:r>
          <w:r>
            <w:fldChar w:fldCharType="separate"/>
          </w:r>
          <w:r>
            <w:t>1</w:t>
          </w:r>
          <w:r>
            <w:fldChar w:fldCharType="end"/>
          </w:r>
          <w:r>
            <w:rPr>
              <w:rFonts w:asciiTheme="minorEastAsia" w:hAnsiTheme="minorEastAsia" w:eastAsiaTheme="minorEastAsia"/>
              <w:bCs/>
              <w:lang w:val="zh-CN"/>
            </w:rPr>
            <w:fldChar w:fldCharType="end"/>
          </w:r>
        </w:p>
        <w:p w14:paraId="52B79CC7">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_Toc21576 </w:instrText>
          </w:r>
          <w:r>
            <w:rPr>
              <w:rFonts w:asciiTheme="minorEastAsia" w:hAnsiTheme="minorEastAsia" w:eastAsiaTheme="minorEastAsia"/>
              <w:bCs/>
              <w:lang w:val="zh-CN"/>
            </w:rPr>
            <w:fldChar w:fldCharType="separate"/>
          </w:r>
          <w:r>
            <w:rPr>
              <w:rFonts w:hint="eastAsia" w:cs="黑体"/>
              <w:lang w:bidi="ar"/>
            </w:rPr>
            <w:t>3 术语、定义</w:t>
          </w:r>
          <w:r>
            <w:tab/>
          </w:r>
          <w:r>
            <w:fldChar w:fldCharType="begin"/>
          </w:r>
          <w:r>
            <w:instrText xml:space="preserve"> PAGEREF _Toc21576 \h </w:instrText>
          </w:r>
          <w:r>
            <w:fldChar w:fldCharType="separate"/>
          </w:r>
          <w:r>
            <w:t>1</w:t>
          </w:r>
          <w:r>
            <w:fldChar w:fldCharType="end"/>
          </w:r>
          <w:r>
            <w:rPr>
              <w:rFonts w:asciiTheme="minorEastAsia" w:hAnsiTheme="minorEastAsia" w:eastAsiaTheme="minorEastAsia"/>
              <w:bCs/>
              <w:lang w:val="zh-CN"/>
            </w:rPr>
            <w:fldChar w:fldCharType="end"/>
          </w:r>
        </w:p>
        <w:p w14:paraId="43D2C59F">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_Toc14649 </w:instrText>
          </w:r>
          <w:r>
            <w:rPr>
              <w:rFonts w:asciiTheme="minorEastAsia" w:hAnsiTheme="minorEastAsia" w:eastAsiaTheme="minorEastAsia"/>
              <w:bCs/>
              <w:lang w:val="zh-CN"/>
            </w:rPr>
            <w:fldChar w:fldCharType="separate"/>
          </w:r>
          <w:r>
            <w:rPr>
              <w:rFonts w:hint="eastAsia" w:cs="黑体"/>
              <w:lang w:bidi="ar"/>
            </w:rPr>
            <w:t>4 缩略语</w:t>
          </w:r>
          <w:r>
            <w:tab/>
          </w:r>
          <w:r>
            <w:fldChar w:fldCharType="begin"/>
          </w:r>
          <w:r>
            <w:instrText xml:space="preserve"> PAGEREF _Toc14649 \h </w:instrText>
          </w:r>
          <w:r>
            <w:fldChar w:fldCharType="separate"/>
          </w:r>
          <w:r>
            <w:t>2</w:t>
          </w:r>
          <w:r>
            <w:fldChar w:fldCharType="end"/>
          </w:r>
          <w:r>
            <w:rPr>
              <w:rFonts w:asciiTheme="minorEastAsia" w:hAnsiTheme="minorEastAsia" w:eastAsiaTheme="minorEastAsia"/>
              <w:bCs/>
              <w:lang w:val="zh-CN"/>
            </w:rPr>
            <w:fldChar w:fldCharType="end"/>
          </w:r>
        </w:p>
        <w:p w14:paraId="328AC17D">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_Toc12358 </w:instrText>
          </w:r>
          <w:r>
            <w:rPr>
              <w:rFonts w:asciiTheme="minorEastAsia" w:hAnsiTheme="minorEastAsia" w:eastAsiaTheme="minorEastAsia"/>
              <w:bCs/>
              <w:lang w:val="zh-CN"/>
            </w:rPr>
            <w:fldChar w:fldCharType="separate"/>
          </w:r>
          <w:r>
            <w:rPr>
              <w:rFonts w:hint="eastAsia"/>
              <w:lang w:bidi="ar"/>
            </w:rPr>
            <w:t>5 概述</w:t>
          </w:r>
          <w:r>
            <w:tab/>
          </w:r>
          <w:r>
            <w:fldChar w:fldCharType="begin"/>
          </w:r>
          <w:r>
            <w:instrText xml:space="preserve"> PAGEREF _Toc12358 \h </w:instrText>
          </w:r>
          <w:r>
            <w:fldChar w:fldCharType="separate"/>
          </w:r>
          <w:r>
            <w:t>3</w:t>
          </w:r>
          <w:r>
            <w:fldChar w:fldCharType="end"/>
          </w:r>
          <w:r>
            <w:rPr>
              <w:rFonts w:asciiTheme="minorEastAsia" w:hAnsiTheme="minorEastAsia" w:eastAsiaTheme="minorEastAsia"/>
              <w:bCs/>
              <w:lang w:val="zh-CN"/>
            </w:rPr>
            <w:fldChar w:fldCharType="end"/>
          </w:r>
        </w:p>
        <w:p w14:paraId="0C58CC57">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_Toc18223 </w:instrText>
          </w:r>
          <w:r>
            <w:rPr>
              <w:rFonts w:asciiTheme="minorEastAsia" w:hAnsiTheme="minorEastAsia" w:eastAsiaTheme="minorEastAsia"/>
              <w:bCs/>
              <w:lang w:val="zh-CN"/>
            </w:rPr>
            <w:fldChar w:fldCharType="separate"/>
          </w:r>
          <w:r>
            <w:rPr>
              <w:rFonts w:hint="eastAsia"/>
              <w:lang w:bidi="ar"/>
            </w:rPr>
            <w:t>6 平台总体要求</w:t>
          </w:r>
          <w:r>
            <w:tab/>
          </w:r>
          <w:r>
            <w:fldChar w:fldCharType="begin"/>
          </w:r>
          <w:r>
            <w:instrText xml:space="preserve"> PAGEREF _Toc18223 \h </w:instrText>
          </w:r>
          <w:r>
            <w:fldChar w:fldCharType="separate"/>
          </w:r>
          <w:r>
            <w:t>3</w:t>
          </w:r>
          <w:r>
            <w:fldChar w:fldCharType="end"/>
          </w:r>
          <w:r>
            <w:rPr>
              <w:rFonts w:asciiTheme="minorEastAsia" w:hAnsiTheme="minorEastAsia" w:eastAsiaTheme="minorEastAsia"/>
              <w:bCs/>
              <w:lang w:val="zh-CN"/>
            </w:rPr>
            <w:fldChar w:fldCharType="end"/>
          </w:r>
        </w:p>
        <w:p w14:paraId="41C5300A">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_Toc1330 </w:instrText>
          </w:r>
          <w:r>
            <w:rPr>
              <w:rFonts w:asciiTheme="minorEastAsia" w:hAnsiTheme="minorEastAsia" w:eastAsiaTheme="minorEastAsia"/>
              <w:bCs/>
              <w:lang w:val="zh-CN"/>
            </w:rPr>
            <w:fldChar w:fldCharType="separate"/>
          </w:r>
          <w:r>
            <w:rPr>
              <w:rFonts w:hint="eastAsia"/>
            </w:rPr>
            <w:t>6.1 平台定位与目标</w:t>
          </w:r>
          <w:r>
            <w:tab/>
          </w:r>
          <w:r>
            <w:fldChar w:fldCharType="begin"/>
          </w:r>
          <w:r>
            <w:instrText xml:space="preserve"> PAGEREF _Toc1330 \h </w:instrText>
          </w:r>
          <w:r>
            <w:fldChar w:fldCharType="separate"/>
          </w:r>
          <w:r>
            <w:t>3</w:t>
          </w:r>
          <w:r>
            <w:fldChar w:fldCharType="end"/>
          </w:r>
          <w:r>
            <w:rPr>
              <w:rFonts w:asciiTheme="minorEastAsia" w:hAnsiTheme="minorEastAsia" w:eastAsiaTheme="minorEastAsia"/>
              <w:bCs/>
              <w:lang w:val="zh-CN"/>
            </w:rPr>
            <w:fldChar w:fldCharType="end"/>
          </w:r>
        </w:p>
        <w:p w14:paraId="784FB018">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_Toc7713 </w:instrText>
          </w:r>
          <w:r>
            <w:rPr>
              <w:rFonts w:asciiTheme="minorEastAsia" w:hAnsiTheme="minorEastAsia" w:eastAsiaTheme="minorEastAsia"/>
              <w:bCs/>
              <w:lang w:val="zh-CN"/>
            </w:rPr>
            <w:fldChar w:fldCharType="separate"/>
          </w:r>
          <w:r>
            <w:rPr>
              <w:rFonts w:hint="eastAsia"/>
            </w:rPr>
            <w:t>6.2 总体架构要求</w:t>
          </w:r>
          <w:r>
            <w:tab/>
          </w:r>
          <w:r>
            <w:fldChar w:fldCharType="begin"/>
          </w:r>
          <w:r>
            <w:instrText xml:space="preserve"> PAGEREF _Toc7713 \h </w:instrText>
          </w:r>
          <w:r>
            <w:fldChar w:fldCharType="separate"/>
          </w:r>
          <w:r>
            <w:t>3</w:t>
          </w:r>
          <w:r>
            <w:fldChar w:fldCharType="end"/>
          </w:r>
          <w:r>
            <w:rPr>
              <w:rFonts w:asciiTheme="minorEastAsia" w:hAnsiTheme="minorEastAsia" w:eastAsiaTheme="minorEastAsia"/>
              <w:bCs/>
              <w:lang w:val="zh-CN"/>
            </w:rPr>
            <w:fldChar w:fldCharType="end"/>
          </w:r>
        </w:p>
        <w:p w14:paraId="68B572D6">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_Toc2266 </w:instrText>
          </w:r>
          <w:r>
            <w:rPr>
              <w:rFonts w:asciiTheme="minorEastAsia" w:hAnsiTheme="minorEastAsia" w:eastAsiaTheme="minorEastAsia"/>
              <w:bCs/>
              <w:lang w:val="zh-CN"/>
            </w:rPr>
            <w:fldChar w:fldCharType="separate"/>
          </w:r>
          <w:r>
            <w:rPr>
              <w:rFonts w:hint="eastAsia"/>
            </w:rPr>
            <w:t>6.3 遵循标准与规范要求</w:t>
          </w:r>
          <w:r>
            <w:tab/>
          </w:r>
          <w:r>
            <w:fldChar w:fldCharType="begin"/>
          </w:r>
          <w:r>
            <w:instrText xml:space="preserve"> PAGEREF _Toc2266 \h </w:instrText>
          </w:r>
          <w:r>
            <w:fldChar w:fldCharType="separate"/>
          </w:r>
          <w:r>
            <w:t>3</w:t>
          </w:r>
          <w:r>
            <w:fldChar w:fldCharType="end"/>
          </w:r>
          <w:r>
            <w:rPr>
              <w:rFonts w:asciiTheme="minorEastAsia" w:hAnsiTheme="minorEastAsia" w:eastAsiaTheme="minorEastAsia"/>
              <w:bCs/>
              <w:lang w:val="zh-CN"/>
            </w:rPr>
            <w:fldChar w:fldCharType="end"/>
          </w:r>
        </w:p>
        <w:p w14:paraId="62DA588F">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_Toc23760 </w:instrText>
          </w:r>
          <w:r>
            <w:rPr>
              <w:rFonts w:asciiTheme="minorEastAsia" w:hAnsiTheme="minorEastAsia" w:eastAsiaTheme="minorEastAsia"/>
              <w:bCs/>
              <w:lang w:val="zh-CN"/>
            </w:rPr>
            <w:fldChar w:fldCharType="separate"/>
          </w:r>
          <w:r>
            <w:rPr>
              <w:rFonts w:hint="eastAsia"/>
            </w:rPr>
            <w:t>6.4 信创生态兼容性要求</w:t>
          </w:r>
          <w:r>
            <w:tab/>
          </w:r>
          <w:r>
            <w:fldChar w:fldCharType="begin"/>
          </w:r>
          <w:r>
            <w:instrText xml:space="preserve"> PAGEREF _Toc23760 \h </w:instrText>
          </w:r>
          <w:r>
            <w:fldChar w:fldCharType="separate"/>
          </w:r>
          <w:r>
            <w:t>3</w:t>
          </w:r>
          <w:r>
            <w:fldChar w:fldCharType="end"/>
          </w:r>
          <w:r>
            <w:rPr>
              <w:rFonts w:asciiTheme="minorEastAsia" w:hAnsiTheme="minorEastAsia" w:eastAsiaTheme="minorEastAsia"/>
              <w:bCs/>
              <w:lang w:val="zh-CN"/>
            </w:rPr>
            <w:fldChar w:fldCharType="end"/>
          </w:r>
        </w:p>
        <w:p w14:paraId="07756EFB">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_Toc18047 </w:instrText>
          </w:r>
          <w:r>
            <w:rPr>
              <w:rFonts w:asciiTheme="minorEastAsia" w:hAnsiTheme="minorEastAsia" w:eastAsiaTheme="minorEastAsia"/>
              <w:bCs/>
              <w:lang w:val="zh-CN"/>
            </w:rPr>
            <w:fldChar w:fldCharType="separate"/>
          </w:r>
          <w:r>
            <w:rPr>
              <w:rFonts w:hint="eastAsia"/>
            </w:rPr>
            <w:t>6.5 平台安全总体要求</w:t>
          </w:r>
          <w:r>
            <w:tab/>
          </w:r>
          <w:r>
            <w:fldChar w:fldCharType="begin"/>
          </w:r>
          <w:r>
            <w:instrText xml:space="preserve"> PAGEREF _Toc18047 \h </w:instrText>
          </w:r>
          <w:r>
            <w:fldChar w:fldCharType="separate"/>
          </w:r>
          <w:r>
            <w:t>3</w:t>
          </w:r>
          <w:r>
            <w:fldChar w:fldCharType="end"/>
          </w:r>
          <w:r>
            <w:rPr>
              <w:rFonts w:asciiTheme="minorEastAsia" w:hAnsiTheme="minorEastAsia" w:eastAsiaTheme="minorEastAsia"/>
              <w:bCs/>
              <w:lang w:val="zh-CN"/>
            </w:rPr>
            <w:fldChar w:fldCharType="end"/>
          </w:r>
        </w:p>
        <w:p w14:paraId="2FCFE18B">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_Toc13038 </w:instrText>
          </w:r>
          <w:r>
            <w:rPr>
              <w:rFonts w:asciiTheme="minorEastAsia" w:hAnsiTheme="minorEastAsia" w:eastAsiaTheme="minorEastAsia"/>
              <w:bCs/>
              <w:lang w:val="zh-CN"/>
            </w:rPr>
            <w:fldChar w:fldCharType="separate"/>
          </w:r>
          <w:r>
            <w:rPr>
              <w:rFonts w:hint="eastAsia" w:cs="黑体"/>
              <w:lang w:bidi="ar"/>
            </w:rPr>
            <w:t>7 平台技术架构要求</w:t>
          </w:r>
          <w:r>
            <w:tab/>
          </w:r>
          <w:r>
            <w:fldChar w:fldCharType="begin"/>
          </w:r>
          <w:r>
            <w:instrText xml:space="preserve"> PAGEREF _Toc13038 \h </w:instrText>
          </w:r>
          <w:r>
            <w:fldChar w:fldCharType="separate"/>
          </w:r>
          <w:r>
            <w:t>3</w:t>
          </w:r>
          <w:r>
            <w:fldChar w:fldCharType="end"/>
          </w:r>
          <w:r>
            <w:rPr>
              <w:rFonts w:asciiTheme="minorEastAsia" w:hAnsiTheme="minorEastAsia" w:eastAsiaTheme="minorEastAsia"/>
              <w:bCs/>
              <w:lang w:val="zh-CN"/>
            </w:rPr>
            <w:fldChar w:fldCharType="end"/>
          </w:r>
        </w:p>
        <w:p w14:paraId="21EAAC8B">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_Toc8857 </w:instrText>
          </w:r>
          <w:r>
            <w:rPr>
              <w:rFonts w:asciiTheme="minorEastAsia" w:hAnsiTheme="minorEastAsia" w:eastAsiaTheme="minorEastAsia"/>
              <w:bCs/>
              <w:lang w:val="zh-CN"/>
            </w:rPr>
            <w:fldChar w:fldCharType="separate"/>
          </w:r>
          <w:r>
            <w:rPr>
              <w:rFonts w:hint="eastAsia"/>
            </w:rPr>
            <w:t>7.1 分层架构模型</w:t>
          </w:r>
          <w:r>
            <w:tab/>
          </w:r>
          <w:r>
            <w:fldChar w:fldCharType="begin"/>
          </w:r>
          <w:r>
            <w:instrText xml:space="preserve"> PAGEREF _Toc8857 \h </w:instrText>
          </w:r>
          <w:r>
            <w:fldChar w:fldCharType="separate"/>
          </w:r>
          <w:r>
            <w:t>4</w:t>
          </w:r>
          <w:r>
            <w:fldChar w:fldCharType="end"/>
          </w:r>
          <w:r>
            <w:rPr>
              <w:rFonts w:asciiTheme="minorEastAsia" w:hAnsiTheme="minorEastAsia" w:eastAsiaTheme="minorEastAsia"/>
              <w:bCs/>
              <w:lang w:val="zh-CN"/>
            </w:rPr>
            <w:fldChar w:fldCharType="end"/>
          </w:r>
        </w:p>
        <w:p w14:paraId="686DD413">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_Toc24674 </w:instrText>
          </w:r>
          <w:r>
            <w:rPr>
              <w:rFonts w:asciiTheme="minorEastAsia" w:hAnsiTheme="minorEastAsia" w:eastAsiaTheme="minorEastAsia"/>
              <w:bCs/>
              <w:lang w:val="zh-CN"/>
            </w:rPr>
            <w:fldChar w:fldCharType="separate"/>
          </w:r>
          <w:r>
            <w:rPr>
              <w:rFonts w:hint="eastAsia"/>
              <w:lang w:bidi="ar"/>
            </w:rPr>
            <w:t>7.2 网络架构要求</w:t>
          </w:r>
          <w:r>
            <w:tab/>
          </w:r>
          <w:r>
            <w:fldChar w:fldCharType="begin"/>
          </w:r>
          <w:r>
            <w:instrText xml:space="preserve"> PAGEREF _Toc24674 \h </w:instrText>
          </w:r>
          <w:r>
            <w:fldChar w:fldCharType="separate"/>
          </w:r>
          <w:r>
            <w:t>4</w:t>
          </w:r>
          <w:r>
            <w:fldChar w:fldCharType="end"/>
          </w:r>
          <w:r>
            <w:rPr>
              <w:rFonts w:asciiTheme="minorEastAsia" w:hAnsiTheme="minorEastAsia" w:eastAsiaTheme="minorEastAsia"/>
              <w:bCs/>
              <w:lang w:val="zh-CN"/>
            </w:rPr>
            <w:fldChar w:fldCharType="end"/>
          </w:r>
        </w:p>
        <w:p w14:paraId="5088105F">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_Toc15769 </w:instrText>
          </w:r>
          <w:r>
            <w:rPr>
              <w:rFonts w:asciiTheme="minorEastAsia" w:hAnsiTheme="minorEastAsia" w:eastAsiaTheme="minorEastAsia"/>
              <w:bCs/>
              <w:lang w:val="zh-CN"/>
            </w:rPr>
            <w:fldChar w:fldCharType="separate"/>
          </w:r>
          <w:r>
            <w:rPr>
              <w:rFonts w:hint="eastAsia"/>
              <w:lang w:bidi="ar"/>
            </w:rPr>
            <w:t>7.3 高可用与高可靠要求</w:t>
          </w:r>
          <w:r>
            <w:tab/>
          </w:r>
          <w:r>
            <w:fldChar w:fldCharType="begin"/>
          </w:r>
          <w:r>
            <w:instrText xml:space="preserve"> PAGEREF _Toc15769 \h </w:instrText>
          </w:r>
          <w:r>
            <w:fldChar w:fldCharType="separate"/>
          </w:r>
          <w:r>
            <w:t>4</w:t>
          </w:r>
          <w:r>
            <w:fldChar w:fldCharType="end"/>
          </w:r>
          <w:r>
            <w:rPr>
              <w:rFonts w:asciiTheme="minorEastAsia" w:hAnsiTheme="minorEastAsia" w:eastAsiaTheme="minorEastAsia"/>
              <w:bCs/>
              <w:lang w:val="zh-CN"/>
            </w:rPr>
            <w:fldChar w:fldCharType="end"/>
          </w:r>
        </w:p>
        <w:p w14:paraId="561B1705">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_Toc27506 </w:instrText>
          </w:r>
          <w:r>
            <w:rPr>
              <w:rFonts w:asciiTheme="minorEastAsia" w:hAnsiTheme="minorEastAsia" w:eastAsiaTheme="minorEastAsia"/>
              <w:bCs/>
              <w:lang w:val="zh-CN"/>
            </w:rPr>
            <w:fldChar w:fldCharType="separate"/>
          </w:r>
          <w:r>
            <w:rPr>
              <w:rFonts w:hint="eastAsia"/>
              <w:lang w:bidi="ar"/>
            </w:rPr>
            <w:t>7.4 可扩展性要求</w:t>
          </w:r>
          <w:r>
            <w:tab/>
          </w:r>
          <w:r>
            <w:fldChar w:fldCharType="begin"/>
          </w:r>
          <w:r>
            <w:instrText xml:space="preserve"> PAGEREF _Toc27506 \h </w:instrText>
          </w:r>
          <w:r>
            <w:fldChar w:fldCharType="separate"/>
          </w:r>
          <w:r>
            <w:t>4</w:t>
          </w:r>
          <w:r>
            <w:fldChar w:fldCharType="end"/>
          </w:r>
          <w:r>
            <w:rPr>
              <w:rFonts w:asciiTheme="minorEastAsia" w:hAnsiTheme="minorEastAsia" w:eastAsiaTheme="minorEastAsia"/>
              <w:bCs/>
              <w:lang w:val="zh-CN"/>
            </w:rPr>
            <w:fldChar w:fldCharType="end"/>
          </w:r>
        </w:p>
        <w:p w14:paraId="7425E257">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_Toc13788 </w:instrText>
          </w:r>
          <w:r>
            <w:rPr>
              <w:rFonts w:asciiTheme="minorEastAsia" w:hAnsiTheme="minorEastAsia" w:eastAsiaTheme="minorEastAsia"/>
              <w:bCs/>
              <w:lang w:val="zh-CN"/>
            </w:rPr>
            <w:fldChar w:fldCharType="separate"/>
          </w:r>
          <w:r>
            <w:rPr>
              <w:rFonts w:hint="eastAsia"/>
              <w:lang w:bidi="ar"/>
            </w:rPr>
            <w:t>7.5 开放性与集成性要求</w:t>
          </w:r>
          <w:r>
            <w:tab/>
          </w:r>
          <w:r>
            <w:fldChar w:fldCharType="begin"/>
          </w:r>
          <w:r>
            <w:instrText xml:space="preserve"> PAGEREF _Toc13788 \h </w:instrText>
          </w:r>
          <w:r>
            <w:fldChar w:fldCharType="separate"/>
          </w:r>
          <w:r>
            <w:t>4</w:t>
          </w:r>
          <w:r>
            <w:fldChar w:fldCharType="end"/>
          </w:r>
          <w:r>
            <w:rPr>
              <w:rFonts w:asciiTheme="minorEastAsia" w:hAnsiTheme="minorEastAsia" w:eastAsiaTheme="minorEastAsia"/>
              <w:bCs/>
              <w:lang w:val="zh-CN"/>
            </w:rPr>
            <w:fldChar w:fldCharType="end"/>
          </w:r>
        </w:p>
        <w:p w14:paraId="65C64A58">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_Toc11630 </w:instrText>
          </w:r>
          <w:r>
            <w:rPr>
              <w:rFonts w:asciiTheme="minorEastAsia" w:hAnsiTheme="minorEastAsia" w:eastAsiaTheme="minorEastAsia"/>
              <w:bCs/>
              <w:lang w:val="zh-CN"/>
            </w:rPr>
            <w:fldChar w:fldCharType="separate"/>
          </w:r>
          <w:r>
            <w:rPr>
              <w:rFonts w:hint="eastAsia" w:cs="黑体"/>
              <w:lang w:bidi="ar"/>
            </w:rPr>
            <w:t>8 平台功能要求</w:t>
          </w:r>
          <w:r>
            <w:tab/>
          </w:r>
          <w:r>
            <w:fldChar w:fldCharType="begin"/>
          </w:r>
          <w:r>
            <w:instrText xml:space="preserve"> PAGEREF _Toc11630 \h </w:instrText>
          </w:r>
          <w:r>
            <w:fldChar w:fldCharType="separate"/>
          </w:r>
          <w:r>
            <w:t>4</w:t>
          </w:r>
          <w:r>
            <w:fldChar w:fldCharType="end"/>
          </w:r>
          <w:r>
            <w:rPr>
              <w:rFonts w:asciiTheme="minorEastAsia" w:hAnsiTheme="minorEastAsia" w:eastAsiaTheme="minorEastAsia"/>
              <w:bCs/>
              <w:lang w:val="zh-CN"/>
            </w:rPr>
            <w:fldChar w:fldCharType="end"/>
          </w:r>
        </w:p>
        <w:p w14:paraId="508F1DE5">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_Toc2614 </w:instrText>
          </w:r>
          <w:r>
            <w:rPr>
              <w:rFonts w:asciiTheme="minorEastAsia" w:hAnsiTheme="minorEastAsia" w:eastAsiaTheme="minorEastAsia"/>
              <w:bCs/>
              <w:lang w:val="zh-CN"/>
            </w:rPr>
            <w:fldChar w:fldCharType="separate"/>
          </w:r>
          <w:r>
            <w:rPr>
              <w:rFonts w:hint="eastAsia"/>
              <w:lang w:bidi="ar"/>
            </w:rPr>
            <w:t xml:space="preserve">8.1 </w:t>
          </w:r>
          <w:r>
            <w:rPr>
              <w:rFonts w:hint="eastAsia"/>
              <w:lang w:val="en-US" w:eastAsia="zh-CN" w:bidi="ar"/>
            </w:rPr>
            <w:t>终端</w:t>
          </w:r>
          <w:r>
            <w:rPr>
              <w:rFonts w:hint="eastAsia"/>
              <w:lang w:bidi="ar"/>
            </w:rPr>
            <w:t>管理</w:t>
          </w:r>
          <w:r>
            <w:tab/>
          </w:r>
          <w:r>
            <w:fldChar w:fldCharType="begin"/>
          </w:r>
          <w:r>
            <w:instrText xml:space="preserve"> PAGEREF _Toc2614 \h </w:instrText>
          </w:r>
          <w:r>
            <w:fldChar w:fldCharType="separate"/>
          </w:r>
          <w:r>
            <w:t>4</w:t>
          </w:r>
          <w:r>
            <w:fldChar w:fldCharType="end"/>
          </w:r>
          <w:r>
            <w:rPr>
              <w:rFonts w:asciiTheme="minorEastAsia" w:hAnsiTheme="minorEastAsia" w:eastAsiaTheme="minorEastAsia"/>
              <w:bCs/>
              <w:lang w:val="zh-CN"/>
            </w:rPr>
            <w:fldChar w:fldCharType="end"/>
          </w:r>
        </w:p>
        <w:p w14:paraId="23BAB2C4">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_Toc4503 </w:instrText>
          </w:r>
          <w:r>
            <w:rPr>
              <w:rFonts w:asciiTheme="minorEastAsia" w:hAnsiTheme="minorEastAsia" w:eastAsiaTheme="minorEastAsia"/>
              <w:bCs/>
              <w:lang w:val="zh-CN"/>
            </w:rPr>
            <w:fldChar w:fldCharType="separate"/>
          </w:r>
          <w:r>
            <w:rPr>
              <w:rFonts w:hint="eastAsia"/>
              <w:lang w:bidi="ar"/>
            </w:rPr>
            <w:t xml:space="preserve">8.2 </w:t>
          </w:r>
          <w:r>
            <w:rPr>
              <w:rFonts w:hint="eastAsia"/>
              <w:lang w:val="en-US" w:eastAsia="zh-CN" w:bidi="ar"/>
            </w:rPr>
            <w:t>工单管理</w:t>
          </w:r>
          <w:r>
            <w:tab/>
          </w:r>
          <w:r>
            <w:fldChar w:fldCharType="begin"/>
          </w:r>
          <w:r>
            <w:instrText xml:space="preserve"> PAGEREF _Toc4503 \h </w:instrText>
          </w:r>
          <w:r>
            <w:fldChar w:fldCharType="separate"/>
          </w:r>
          <w:r>
            <w:t>5</w:t>
          </w:r>
          <w:r>
            <w:fldChar w:fldCharType="end"/>
          </w:r>
          <w:r>
            <w:rPr>
              <w:rFonts w:asciiTheme="minorEastAsia" w:hAnsiTheme="minorEastAsia" w:eastAsiaTheme="minorEastAsia"/>
              <w:bCs/>
              <w:lang w:val="zh-CN"/>
            </w:rPr>
            <w:fldChar w:fldCharType="end"/>
          </w:r>
        </w:p>
        <w:p w14:paraId="39D9E261">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_Toc10674 </w:instrText>
          </w:r>
          <w:r>
            <w:rPr>
              <w:rFonts w:asciiTheme="minorEastAsia" w:hAnsiTheme="minorEastAsia" w:eastAsiaTheme="minorEastAsia"/>
              <w:bCs/>
              <w:lang w:val="zh-CN"/>
            </w:rPr>
            <w:fldChar w:fldCharType="separate"/>
          </w:r>
          <w:r>
            <w:rPr>
              <w:rFonts w:hint="eastAsia"/>
              <w:lang w:bidi="ar"/>
            </w:rPr>
            <w:t xml:space="preserve">8.3 </w:t>
          </w:r>
          <w:r>
            <w:rPr>
              <w:rFonts w:hint="eastAsia"/>
              <w:lang w:val="en-US" w:eastAsia="zh-CN" w:bidi="ar"/>
            </w:rPr>
            <w:t>用户管理</w:t>
          </w:r>
          <w:r>
            <w:tab/>
          </w:r>
          <w:r>
            <w:fldChar w:fldCharType="begin"/>
          </w:r>
          <w:r>
            <w:instrText xml:space="preserve"> PAGEREF _Toc10674 \h </w:instrText>
          </w:r>
          <w:r>
            <w:fldChar w:fldCharType="separate"/>
          </w:r>
          <w:r>
            <w:t>5</w:t>
          </w:r>
          <w:r>
            <w:fldChar w:fldCharType="end"/>
          </w:r>
          <w:r>
            <w:rPr>
              <w:rFonts w:asciiTheme="minorEastAsia" w:hAnsiTheme="minorEastAsia" w:eastAsiaTheme="minorEastAsia"/>
              <w:bCs/>
              <w:lang w:val="zh-CN"/>
            </w:rPr>
            <w:fldChar w:fldCharType="end"/>
          </w:r>
        </w:p>
        <w:p w14:paraId="06277CA7">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_Toc86 </w:instrText>
          </w:r>
          <w:r>
            <w:rPr>
              <w:rFonts w:asciiTheme="minorEastAsia" w:hAnsiTheme="minorEastAsia" w:eastAsiaTheme="minorEastAsia"/>
              <w:bCs/>
              <w:lang w:val="zh-CN"/>
            </w:rPr>
            <w:fldChar w:fldCharType="separate"/>
          </w:r>
          <w:r>
            <w:rPr>
              <w:rFonts w:hint="eastAsia"/>
              <w:lang w:bidi="ar"/>
            </w:rPr>
            <w:t xml:space="preserve">8.4 </w:t>
          </w:r>
          <w:r>
            <w:rPr>
              <w:rFonts w:hint="eastAsia"/>
              <w:lang w:val="en-US" w:eastAsia="zh-CN" w:bidi="ar"/>
            </w:rPr>
            <w:t>知识管理</w:t>
          </w:r>
          <w:r>
            <w:tab/>
          </w:r>
          <w:r>
            <w:fldChar w:fldCharType="begin"/>
          </w:r>
          <w:r>
            <w:instrText xml:space="preserve"> PAGEREF _Toc86 \h </w:instrText>
          </w:r>
          <w:r>
            <w:fldChar w:fldCharType="separate"/>
          </w:r>
          <w:r>
            <w:t>5</w:t>
          </w:r>
          <w:r>
            <w:fldChar w:fldCharType="end"/>
          </w:r>
          <w:r>
            <w:rPr>
              <w:rFonts w:asciiTheme="minorEastAsia" w:hAnsiTheme="minorEastAsia" w:eastAsiaTheme="minorEastAsia"/>
              <w:bCs/>
              <w:lang w:val="zh-CN"/>
            </w:rPr>
            <w:fldChar w:fldCharType="end"/>
          </w:r>
        </w:p>
        <w:p w14:paraId="45F51BDD">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_Toc25215 </w:instrText>
          </w:r>
          <w:r>
            <w:rPr>
              <w:rFonts w:asciiTheme="minorEastAsia" w:hAnsiTheme="minorEastAsia" w:eastAsiaTheme="minorEastAsia"/>
              <w:bCs/>
              <w:lang w:val="zh-CN"/>
            </w:rPr>
            <w:fldChar w:fldCharType="separate"/>
          </w:r>
          <w:r>
            <w:rPr>
              <w:rFonts w:hint="eastAsia"/>
              <w:lang w:bidi="ar"/>
            </w:rPr>
            <w:t xml:space="preserve">8.5 </w:t>
          </w:r>
          <w:r>
            <w:rPr>
              <w:rFonts w:hint="eastAsia"/>
              <w:lang w:val="en-US" w:eastAsia="zh-CN" w:bidi="ar"/>
            </w:rPr>
            <w:t>远程运维管理</w:t>
          </w:r>
          <w:r>
            <w:tab/>
          </w:r>
          <w:r>
            <w:fldChar w:fldCharType="begin"/>
          </w:r>
          <w:r>
            <w:instrText xml:space="preserve"> PAGEREF _Toc25215 \h </w:instrText>
          </w:r>
          <w:r>
            <w:fldChar w:fldCharType="separate"/>
          </w:r>
          <w:r>
            <w:t>6</w:t>
          </w:r>
          <w:r>
            <w:fldChar w:fldCharType="end"/>
          </w:r>
          <w:r>
            <w:rPr>
              <w:rFonts w:asciiTheme="minorEastAsia" w:hAnsiTheme="minorEastAsia" w:eastAsiaTheme="minorEastAsia"/>
              <w:bCs/>
              <w:lang w:val="zh-CN"/>
            </w:rPr>
            <w:fldChar w:fldCharType="end"/>
          </w:r>
        </w:p>
        <w:p w14:paraId="3BF662F7">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_Toc247 </w:instrText>
          </w:r>
          <w:r>
            <w:rPr>
              <w:rFonts w:asciiTheme="minorEastAsia" w:hAnsiTheme="minorEastAsia" w:eastAsiaTheme="minorEastAsia"/>
              <w:bCs/>
              <w:lang w:val="zh-CN"/>
            </w:rPr>
            <w:fldChar w:fldCharType="separate"/>
          </w:r>
          <w:r>
            <w:rPr>
              <w:rFonts w:hint="eastAsia"/>
              <w:lang w:bidi="ar"/>
            </w:rPr>
            <w:t>8.6 自动化运维管理</w:t>
          </w:r>
          <w:r>
            <w:tab/>
          </w:r>
          <w:r>
            <w:fldChar w:fldCharType="begin"/>
          </w:r>
          <w:r>
            <w:instrText xml:space="preserve"> PAGEREF _Toc247 \h </w:instrText>
          </w:r>
          <w:r>
            <w:fldChar w:fldCharType="separate"/>
          </w:r>
          <w:r>
            <w:t>6</w:t>
          </w:r>
          <w:r>
            <w:fldChar w:fldCharType="end"/>
          </w:r>
          <w:r>
            <w:rPr>
              <w:rFonts w:asciiTheme="minorEastAsia" w:hAnsiTheme="minorEastAsia" w:eastAsiaTheme="minorEastAsia"/>
              <w:bCs/>
              <w:lang w:val="zh-CN"/>
            </w:rPr>
            <w:fldChar w:fldCharType="end"/>
          </w:r>
        </w:p>
        <w:p w14:paraId="10CFF10D">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_Toc12582 </w:instrText>
          </w:r>
          <w:r>
            <w:rPr>
              <w:rFonts w:asciiTheme="minorEastAsia" w:hAnsiTheme="minorEastAsia" w:eastAsiaTheme="minorEastAsia"/>
              <w:bCs/>
              <w:lang w:val="zh-CN"/>
            </w:rPr>
            <w:fldChar w:fldCharType="separate"/>
          </w:r>
          <w:r>
            <w:rPr>
              <w:rFonts w:hint="eastAsia"/>
              <w:lang w:bidi="ar"/>
            </w:rPr>
            <w:t>8.7 报表与可视化分析</w:t>
          </w:r>
          <w:r>
            <w:tab/>
          </w:r>
          <w:r>
            <w:fldChar w:fldCharType="begin"/>
          </w:r>
          <w:r>
            <w:instrText xml:space="preserve"> PAGEREF _Toc12582 \h </w:instrText>
          </w:r>
          <w:r>
            <w:fldChar w:fldCharType="separate"/>
          </w:r>
          <w:r>
            <w:t>6</w:t>
          </w:r>
          <w:r>
            <w:fldChar w:fldCharType="end"/>
          </w:r>
          <w:r>
            <w:rPr>
              <w:rFonts w:asciiTheme="minorEastAsia" w:hAnsiTheme="minorEastAsia" w:eastAsiaTheme="minorEastAsia"/>
              <w:bCs/>
              <w:lang w:val="zh-CN"/>
            </w:rPr>
            <w:fldChar w:fldCharType="end"/>
          </w:r>
        </w:p>
        <w:p w14:paraId="494AF03C">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_Toc11915 </w:instrText>
          </w:r>
          <w:r>
            <w:rPr>
              <w:rFonts w:asciiTheme="minorEastAsia" w:hAnsiTheme="minorEastAsia" w:eastAsiaTheme="minorEastAsia"/>
              <w:bCs/>
              <w:lang w:val="zh-CN"/>
            </w:rPr>
            <w:fldChar w:fldCharType="separate"/>
          </w:r>
          <w:r>
            <w:rPr>
              <w:rFonts w:hint="eastAsia" w:cs="黑体"/>
              <w:lang w:bidi="ar"/>
            </w:rPr>
            <w:t>9 平台安全要求</w:t>
          </w:r>
          <w:r>
            <w:tab/>
          </w:r>
          <w:r>
            <w:fldChar w:fldCharType="begin"/>
          </w:r>
          <w:r>
            <w:instrText xml:space="preserve"> PAGEREF _Toc11915 \h </w:instrText>
          </w:r>
          <w:r>
            <w:fldChar w:fldCharType="separate"/>
          </w:r>
          <w:r>
            <w:t>7</w:t>
          </w:r>
          <w:r>
            <w:fldChar w:fldCharType="end"/>
          </w:r>
          <w:r>
            <w:rPr>
              <w:rFonts w:asciiTheme="minorEastAsia" w:hAnsiTheme="minorEastAsia" w:eastAsiaTheme="minorEastAsia"/>
              <w:bCs/>
              <w:lang w:val="zh-CN"/>
            </w:rPr>
            <w:fldChar w:fldCharType="end"/>
          </w:r>
        </w:p>
        <w:p w14:paraId="0EAC6A8C">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_Toc14962 </w:instrText>
          </w:r>
          <w:r>
            <w:rPr>
              <w:rFonts w:asciiTheme="minorEastAsia" w:hAnsiTheme="minorEastAsia" w:eastAsiaTheme="minorEastAsia"/>
              <w:bCs/>
              <w:lang w:val="zh-CN"/>
            </w:rPr>
            <w:fldChar w:fldCharType="separate"/>
          </w:r>
          <w:r>
            <w:rPr>
              <w:rFonts w:hint="eastAsia"/>
              <w:lang w:bidi="ar"/>
            </w:rPr>
            <w:t>9.1 身份认证</w:t>
          </w:r>
          <w:r>
            <w:tab/>
          </w:r>
          <w:r>
            <w:fldChar w:fldCharType="begin"/>
          </w:r>
          <w:r>
            <w:instrText xml:space="preserve"> PAGEREF _Toc14962 \h </w:instrText>
          </w:r>
          <w:r>
            <w:fldChar w:fldCharType="separate"/>
          </w:r>
          <w:r>
            <w:t>7</w:t>
          </w:r>
          <w:r>
            <w:fldChar w:fldCharType="end"/>
          </w:r>
          <w:r>
            <w:rPr>
              <w:rFonts w:asciiTheme="minorEastAsia" w:hAnsiTheme="minorEastAsia" w:eastAsiaTheme="minorEastAsia"/>
              <w:bCs/>
              <w:lang w:val="zh-CN"/>
            </w:rPr>
            <w:fldChar w:fldCharType="end"/>
          </w:r>
        </w:p>
        <w:p w14:paraId="5F0B0488">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_Toc16550 </w:instrText>
          </w:r>
          <w:r>
            <w:rPr>
              <w:rFonts w:asciiTheme="minorEastAsia" w:hAnsiTheme="minorEastAsia" w:eastAsiaTheme="minorEastAsia"/>
              <w:bCs/>
              <w:lang w:val="zh-CN"/>
            </w:rPr>
            <w:fldChar w:fldCharType="separate"/>
          </w:r>
          <w:r>
            <w:rPr>
              <w:rFonts w:hint="eastAsia"/>
              <w:lang w:bidi="ar"/>
            </w:rPr>
            <w:t>9.2 网络安全</w:t>
          </w:r>
          <w:r>
            <w:tab/>
          </w:r>
          <w:r>
            <w:fldChar w:fldCharType="begin"/>
          </w:r>
          <w:r>
            <w:instrText xml:space="preserve"> PAGEREF _Toc16550 \h </w:instrText>
          </w:r>
          <w:r>
            <w:fldChar w:fldCharType="separate"/>
          </w:r>
          <w:r>
            <w:t>7</w:t>
          </w:r>
          <w:r>
            <w:fldChar w:fldCharType="end"/>
          </w:r>
          <w:r>
            <w:rPr>
              <w:rFonts w:asciiTheme="minorEastAsia" w:hAnsiTheme="minorEastAsia" w:eastAsiaTheme="minorEastAsia"/>
              <w:bCs/>
              <w:lang w:val="zh-CN"/>
            </w:rPr>
            <w:fldChar w:fldCharType="end"/>
          </w:r>
        </w:p>
        <w:p w14:paraId="14879E65">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_Toc19904 </w:instrText>
          </w:r>
          <w:r>
            <w:rPr>
              <w:rFonts w:asciiTheme="minorEastAsia" w:hAnsiTheme="minorEastAsia" w:eastAsiaTheme="minorEastAsia"/>
              <w:bCs/>
              <w:lang w:val="zh-CN"/>
            </w:rPr>
            <w:fldChar w:fldCharType="separate"/>
          </w:r>
          <w:r>
            <w:rPr>
              <w:rFonts w:hint="eastAsia"/>
              <w:lang w:bidi="ar"/>
            </w:rPr>
            <w:t>9.3 数据安全</w:t>
          </w:r>
          <w:r>
            <w:tab/>
          </w:r>
          <w:r>
            <w:fldChar w:fldCharType="begin"/>
          </w:r>
          <w:r>
            <w:instrText xml:space="preserve"> PAGEREF _Toc19904 \h </w:instrText>
          </w:r>
          <w:r>
            <w:fldChar w:fldCharType="separate"/>
          </w:r>
          <w:r>
            <w:t>7</w:t>
          </w:r>
          <w:r>
            <w:fldChar w:fldCharType="end"/>
          </w:r>
          <w:r>
            <w:rPr>
              <w:rFonts w:asciiTheme="minorEastAsia" w:hAnsiTheme="minorEastAsia" w:eastAsiaTheme="minorEastAsia"/>
              <w:bCs/>
              <w:lang w:val="zh-CN"/>
            </w:rPr>
            <w:fldChar w:fldCharType="end"/>
          </w:r>
        </w:p>
        <w:p w14:paraId="21D90580">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_Toc12033 </w:instrText>
          </w:r>
          <w:r>
            <w:rPr>
              <w:rFonts w:asciiTheme="minorEastAsia" w:hAnsiTheme="minorEastAsia" w:eastAsiaTheme="minorEastAsia"/>
              <w:bCs/>
              <w:lang w:val="zh-CN"/>
            </w:rPr>
            <w:fldChar w:fldCharType="separate"/>
          </w:r>
          <w:r>
            <w:rPr>
              <w:rFonts w:hint="eastAsia"/>
              <w:lang w:bidi="ar"/>
            </w:rPr>
            <w:t xml:space="preserve">9.4 </w:t>
          </w:r>
          <w:r>
            <w:rPr>
              <w:rFonts w:hint="eastAsia"/>
              <w:lang w:val="en-US" w:eastAsia="zh-CN" w:bidi="ar"/>
            </w:rPr>
            <w:t>行为</w:t>
          </w:r>
          <w:r>
            <w:rPr>
              <w:rFonts w:hint="eastAsia"/>
              <w:lang w:bidi="ar"/>
            </w:rPr>
            <w:t>审计</w:t>
          </w:r>
          <w:r>
            <w:tab/>
          </w:r>
          <w:r>
            <w:fldChar w:fldCharType="begin"/>
          </w:r>
          <w:r>
            <w:instrText xml:space="preserve"> PAGEREF _Toc12033 \h </w:instrText>
          </w:r>
          <w:r>
            <w:fldChar w:fldCharType="separate"/>
          </w:r>
          <w:r>
            <w:t>7</w:t>
          </w:r>
          <w:r>
            <w:fldChar w:fldCharType="end"/>
          </w:r>
          <w:r>
            <w:rPr>
              <w:rFonts w:asciiTheme="minorEastAsia" w:hAnsiTheme="minorEastAsia" w:eastAsiaTheme="minorEastAsia"/>
              <w:bCs/>
              <w:lang w:val="zh-CN"/>
            </w:rPr>
            <w:fldChar w:fldCharType="end"/>
          </w:r>
        </w:p>
        <w:p w14:paraId="26E588E1">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_Toc31365 </w:instrText>
          </w:r>
          <w:r>
            <w:rPr>
              <w:rFonts w:asciiTheme="minorEastAsia" w:hAnsiTheme="minorEastAsia" w:eastAsiaTheme="minorEastAsia"/>
              <w:bCs/>
              <w:lang w:val="zh-CN"/>
            </w:rPr>
            <w:fldChar w:fldCharType="separate"/>
          </w:r>
          <w:r>
            <w:rPr>
              <w:rFonts w:hint="eastAsia"/>
              <w:lang w:bidi="ar"/>
            </w:rPr>
            <w:t>9.5 自身安全防护</w:t>
          </w:r>
          <w:r>
            <w:tab/>
          </w:r>
          <w:r>
            <w:fldChar w:fldCharType="begin"/>
          </w:r>
          <w:r>
            <w:instrText xml:space="preserve"> PAGEREF _Toc31365 \h </w:instrText>
          </w:r>
          <w:r>
            <w:fldChar w:fldCharType="separate"/>
          </w:r>
          <w:r>
            <w:t>8</w:t>
          </w:r>
          <w:r>
            <w:fldChar w:fldCharType="end"/>
          </w:r>
          <w:r>
            <w:rPr>
              <w:rFonts w:asciiTheme="minorEastAsia" w:hAnsiTheme="minorEastAsia" w:eastAsiaTheme="minorEastAsia"/>
              <w:bCs/>
              <w:lang w:val="zh-CN"/>
            </w:rPr>
            <w:fldChar w:fldCharType="end"/>
          </w:r>
        </w:p>
        <w:p w14:paraId="2C9B47A7">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_Toc28498 </w:instrText>
          </w:r>
          <w:r>
            <w:rPr>
              <w:rFonts w:asciiTheme="minorEastAsia" w:hAnsiTheme="minorEastAsia" w:eastAsiaTheme="minorEastAsia"/>
              <w:bCs/>
              <w:lang w:val="zh-CN"/>
            </w:rPr>
            <w:fldChar w:fldCharType="separate"/>
          </w:r>
          <w:r>
            <w:rPr>
              <w:rFonts w:hint="eastAsia"/>
              <w:lang w:bidi="ar"/>
            </w:rPr>
            <w:t>9.6 特权账号管理</w:t>
          </w:r>
          <w:r>
            <w:tab/>
          </w:r>
          <w:r>
            <w:fldChar w:fldCharType="begin"/>
          </w:r>
          <w:r>
            <w:instrText xml:space="preserve"> PAGEREF _Toc28498 \h </w:instrText>
          </w:r>
          <w:r>
            <w:fldChar w:fldCharType="separate"/>
          </w:r>
          <w:r>
            <w:t>8</w:t>
          </w:r>
          <w:r>
            <w:fldChar w:fldCharType="end"/>
          </w:r>
          <w:r>
            <w:rPr>
              <w:rFonts w:asciiTheme="minorEastAsia" w:hAnsiTheme="minorEastAsia" w:eastAsiaTheme="minorEastAsia"/>
              <w:bCs/>
              <w:lang w:val="zh-CN"/>
            </w:rPr>
            <w:fldChar w:fldCharType="end"/>
          </w:r>
        </w:p>
        <w:p w14:paraId="61BF1091">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_Toc23374 </w:instrText>
          </w:r>
          <w:r>
            <w:rPr>
              <w:rFonts w:asciiTheme="minorEastAsia" w:hAnsiTheme="minorEastAsia" w:eastAsiaTheme="minorEastAsia"/>
              <w:bCs/>
              <w:lang w:val="zh-CN"/>
            </w:rPr>
            <w:fldChar w:fldCharType="separate"/>
          </w:r>
          <w:r>
            <w:rPr>
              <w:rFonts w:hint="eastAsia" w:cs="黑体"/>
              <w:lang w:bidi="ar"/>
            </w:rPr>
            <w:t>10 平台接口要求</w:t>
          </w:r>
          <w:r>
            <w:tab/>
          </w:r>
          <w:r>
            <w:fldChar w:fldCharType="begin"/>
          </w:r>
          <w:r>
            <w:instrText xml:space="preserve"> PAGEREF _Toc23374 \h </w:instrText>
          </w:r>
          <w:r>
            <w:fldChar w:fldCharType="separate"/>
          </w:r>
          <w:r>
            <w:t>8</w:t>
          </w:r>
          <w:r>
            <w:fldChar w:fldCharType="end"/>
          </w:r>
          <w:r>
            <w:rPr>
              <w:rFonts w:asciiTheme="minorEastAsia" w:hAnsiTheme="minorEastAsia" w:eastAsiaTheme="minorEastAsia"/>
              <w:bCs/>
              <w:lang w:val="zh-CN"/>
            </w:rPr>
            <w:fldChar w:fldCharType="end"/>
          </w:r>
        </w:p>
        <w:p w14:paraId="062E80D2">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_Toc1760 </w:instrText>
          </w:r>
          <w:r>
            <w:rPr>
              <w:rFonts w:asciiTheme="minorEastAsia" w:hAnsiTheme="minorEastAsia" w:eastAsiaTheme="minorEastAsia"/>
              <w:bCs/>
              <w:lang w:val="zh-CN"/>
            </w:rPr>
            <w:fldChar w:fldCharType="separate"/>
          </w:r>
          <w:r>
            <w:rPr>
              <w:rFonts w:hint="eastAsia"/>
              <w:lang w:bidi="ar"/>
            </w:rPr>
            <w:t>10.1 数据采集接口</w:t>
          </w:r>
          <w:r>
            <w:tab/>
          </w:r>
          <w:r>
            <w:fldChar w:fldCharType="begin"/>
          </w:r>
          <w:r>
            <w:instrText xml:space="preserve"> PAGEREF _Toc1760 \h </w:instrText>
          </w:r>
          <w:r>
            <w:fldChar w:fldCharType="separate"/>
          </w:r>
          <w:r>
            <w:t>8</w:t>
          </w:r>
          <w:r>
            <w:fldChar w:fldCharType="end"/>
          </w:r>
          <w:r>
            <w:rPr>
              <w:rFonts w:asciiTheme="minorEastAsia" w:hAnsiTheme="minorEastAsia" w:eastAsiaTheme="minorEastAsia"/>
              <w:bCs/>
              <w:lang w:val="zh-CN"/>
            </w:rPr>
            <w:fldChar w:fldCharType="end"/>
          </w:r>
        </w:p>
        <w:p w14:paraId="30BFA7CE">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_Toc2444 </w:instrText>
          </w:r>
          <w:r>
            <w:rPr>
              <w:rFonts w:asciiTheme="minorEastAsia" w:hAnsiTheme="minorEastAsia" w:eastAsiaTheme="minorEastAsia"/>
              <w:bCs/>
              <w:lang w:val="zh-CN"/>
            </w:rPr>
            <w:fldChar w:fldCharType="separate"/>
          </w:r>
          <w:r>
            <w:rPr>
              <w:rFonts w:hint="eastAsia"/>
              <w:lang w:val="en-US" w:eastAsia="zh-CN" w:bidi="ar"/>
            </w:rPr>
            <w:t>10.2 单点登录（SSO）</w:t>
          </w:r>
          <w:r>
            <w:tab/>
          </w:r>
          <w:r>
            <w:fldChar w:fldCharType="begin"/>
          </w:r>
          <w:r>
            <w:instrText xml:space="preserve"> PAGEREF _Toc2444 \h </w:instrText>
          </w:r>
          <w:r>
            <w:fldChar w:fldCharType="separate"/>
          </w:r>
          <w:r>
            <w:t>8</w:t>
          </w:r>
          <w:r>
            <w:fldChar w:fldCharType="end"/>
          </w:r>
          <w:r>
            <w:rPr>
              <w:rFonts w:asciiTheme="minorEastAsia" w:hAnsiTheme="minorEastAsia" w:eastAsiaTheme="minorEastAsia"/>
              <w:bCs/>
              <w:lang w:val="zh-CN"/>
            </w:rPr>
            <w:fldChar w:fldCharType="end"/>
          </w:r>
        </w:p>
        <w:p w14:paraId="4B17827F">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_Toc13711 </w:instrText>
          </w:r>
          <w:r>
            <w:rPr>
              <w:rFonts w:asciiTheme="minorEastAsia" w:hAnsiTheme="minorEastAsia" w:eastAsiaTheme="minorEastAsia"/>
              <w:bCs/>
              <w:lang w:val="zh-CN"/>
            </w:rPr>
            <w:fldChar w:fldCharType="separate"/>
          </w:r>
          <w:r>
            <w:rPr>
              <w:rFonts w:hint="eastAsia"/>
              <w:lang w:bidi="ar"/>
            </w:rPr>
            <w:t>10.3 管理控制接口</w:t>
          </w:r>
          <w:r>
            <w:tab/>
          </w:r>
          <w:r>
            <w:fldChar w:fldCharType="begin"/>
          </w:r>
          <w:r>
            <w:instrText xml:space="preserve"> PAGEREF _Toc13711 \h </w:instrText>
          </w:r>
          <w:r>
            <w:fldChar w:fldCharType="separate"/>
          </w:r>
          <w:r>
            <w:t>8</w:t>
          </w:r>
          <w:r>
            <w:fldChar w:fldCharType="end"/>
          </w:r>
          <w:r>
            <w:rPr>
              <w:rFonts w:asciiTheme="minorEastAsia" w:hAnsiTheme="minorEastAsia" w:eastAsiaTheme="minorEastAsia"/>
              <w:bCs/>
              <w:lang w:val="zh-CN"/>
            </w:rPr>
            <w:fldChar w:fldCharType="end"/>
          </w:r>
        </w:p>
        <w:p w14:paraId="46FE6DA6">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_Toc2275 </w:instrText>
          </w:r>
          <w:r>
            <w:rPr>
              <w:rFonts w:asciiTheme="minorEastAsia" w:hAnsiTheme="minorEastAsia" w:eastAsiaTheme="minorEastAsia"/>
              <w:bCs/>
              <w:lang w:val="zh-CN"/>
            </w:rPr>
            <w:fldChar w:fldCharType="separate"/>
          </w:r>
          <w:r>
            <w:rPr>
              <w:rFonts w:hint="eastAsia"/>
              <w:lang w:bidi="ar"/>
            </w:rPr>
            <w:t>10.4 数据共享接口</w:t>
          </w:r>
          <w:r>
            <w:tab/>
          </w:r>
          <w:r>
            <w:fldChar w:fldCharType="begin"/>
          </w:r>
          <w:r>
            <w:instrText xml:space="preserve"> PAGEREF _Toc2275 \h </w:instrText>
          </w:r>
          <w:r>
            <w:fldChar w:fldCharType="separate"/>
          </w:r>
          <w:r>
            <w:t>8</w:t>
          </w:r>
          <w:r>
            <w:fldChar w:fldCharType="end"/>
          </w:r>
          <w:r>
            <w:rPr>
              <w:rFonts w:asciiTheme="minorEastAsia" w:hAnsiTheme="minorEastAsia" w:eastAsiaTheme="minorEastAsia"/>
              <w:bCs/>
              <w:lang w:val="zh-CN"/>
            </w:rPr>
            <w:fldChar w:fldCharType="end"/>
          </w:r>
        </w:p>
        <w:p w14:paraId="278902CD">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_Toc28285 </w:instrText>
          </w:r>
          <w:r>
            <w:rPr>
              <w:rFonts w:asciiTheme="minorEastAsia" w:hAnsiTheme="minorEastAsia" w:eastAsiaTheme="minorEastAsia"/>
              <w:bCs/>
              <w:lang w:val="zh-CN"/>
            </w:rPr>
            <w:fldChar w:fldCharType="separate"/>
          </w:r>
          <w:r>
            <w:rPr>
              <w:rFonts w:hint="eastAsia"/>
              <w:lang w:bidi="ar"/>
            </w:rPr>
            <w:t>10.5 接口安全规范</w:t>
          </w:r>
          <w:r>
            <w:tab/>
          </w:r>
          <w:r>
            <w:fldChar w:fldCharType="begin"/>
          </w:r>
          <w:r>
            <w:instrText xml:space="preserve"> PAGEREF _Toc28285 \h </w:instrText>
          </w:r>
          <w:r>
            <w:fldChar w:fldCharType="separate"/>
          </w:r>
          <w:r>
            <w:t>9</w:t>
          </w:r>
          <w:r>
            <w:fldChar w:fldCharType="end"/>
          </w:r>
          <w:r>
            <w:rPr>
              <w:rFonts w:asciiTheme="minorEastAsia" w:hAnsiTheme="minorEastAsia" w:eastAsiaTheme="minorEastAsia"/>
              <w:bCs/>
              <w:lang w:val="zh-CN"/>
            </w:rPr>
            <w:fldChar w:fldCharType="end"/>
          </w:r>
        </w:p>
        <w:p w14:paraId="1D71F2BF">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_Toc11740 </w:instrText>
          </w:r>
          <w:r>
            <w:rPr>
              <w:rFonts w:asciiTheme="minorEastAsia" w:hAnsiTheme="minorEastAsia" w:eastAsiaTheme="minorEastAsia"/>
              <w:bCs/>
              <w:lang w:val="zh-CN"/>
            </w:rPr>
            <w:fldChar w:fldCharType="separate"/>
          </w:r>
          <w:r>
            <w:rPr>
              <w:rFonts w:hint="eastAsia"/>
              <w:lang w:bidi="ar"/>
            </w:rPr>
            <w:t>11 平台部署与实施要求</w:t>
          </w:r>
          <w:r>
            <w:tab/>
          </w:r>
          <w:r>
            <w:fldChar w:fldCharType="begin"/>
          </w:r>
          <w:r>
            <w:instrText xml:space="preserve"> PAGEREF _Toc11740 \h </w:instrText>
          </w:r>
          <w:r>
            <w:fldChar w:fldCharType="separate"/>
          </w:r>
          <w:r>
            <w:t>9</w:t>
          </w:r>
          <w:r>
            <w:fldChar w:fldCharType="end"/>
          </w:r>
          <w:r>
            <w:rPr>
              <w:rFonts w:asciiTheme="minorEastAsia" w:hAnsiTheme="minorEastAsia" w:eastAsiaTheme="minorEastAsia"/>
              <w:bCs/>
              <w:lang w:val="zh-CN"/>
            </w:rPr>
            <w:fldChar w:fldCharType="end"/>
          </w:r>
        </w:p>
        <w:p w14:paraId="3B097837">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_Toc12908 </w:instrText>
          </w:r>
          <w:r>
            <w:rPr>
              <w:rFonts w:asciiTheme="minorEastAsia" w:hAnsiTheme="minorEastAsia" w:eastAsiaTheme="minorEastAsia"/>
              <w:bCs/>
              <w:lang w:val="zh-CN"/>
            </w:rPr>
            <w:fldChar w:fldCharType="separate"/>
          </w:r>
          <w:r>
            <w:rPr>
              <w:rFonts w:hint="eastAsia"/>
              <w:lang w:bidi="ar"/>
            </w:rPr>
            <w:t>11.1 部署架构</w:t>
          </w:r>
          <w:r>
            <w:tab/>
          </w:r>
          <w:r>
            <w:fldChar w:fldCharType="begin"/>
          </w:r>
          <w:r>
            <w:instrText xml:space="preserve"> PAGEREF _Toc12908 \h </w:instrText>
          </w:r>
          <w:r>
            <w:fldChar w:fldCharType="separate"/>
          </w:r>
          <w:r>
            <w:t>9</w:t>
          </w:r>
          <w:r>
            <w:fldChar w:fldCharType="end"/>
          </w:r>
          <w:r>
            <w:rPr>
              <w:rFonts w:asciiTheme="minorEastAsia" w:hAnsiTheme="minorEastAsia" w:eastAsiaTheme="minorEastAsia"/>
              <w:bCs/>
              <w:lang w:val="zh-CN"/>
            </w:rPr>
            <w:fldChar w:fldCharType="end"/>
          </w:r>
        </w:p>
        <w:p w14:paraId="2F250E44">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_Toc25377 </w:instrText>
          </w:r>
          <w:r>
            <w:rPr>
              <w:rFonts w:asciiTheme="minorEastAsia" w:hAnsiTheme="minorEastAsia" w:eastAsiaTheme="minorEastAsia"/>
              <w:bCs/>
              <w:lang w:val="zh-CN"/>
            </w:rPr>
            <w:fldChar w:fldCharType="separate"/>
          </w:r>
          <w:r>
            <w:rPr>
              <w:rFonts w:hint="eastAsia"/>
              <w:lang w:bidi="ar"/>
            </w:rPr>
            <w:t>11.2 用户培训要求</w:t>
          </w:r>
          <w:r>
            <w:tab/>
          </w:r>
          <w:r>
            <w:fldChar w:fldCharType="begin"/>
          </w:r>
          <w:r>
            <w:instrText xml:space="preserve"> PAGEREF _Toc25377 \h </w:instrText>
          </w:r>
          <w:r>
            <w:fldChar w:fldCharType="separate"/>
          </w:r>
          <w:r>
            <w:t>9</w:t>
          </w:r>
          <w:r>
            <w:fldChar w:fldCharType="end"/>
          </w:r>
          <w:r>
            <w:rPr>
              <w:rFonts w:asciiTheme="minorEastAsia" w:hAnsiTheme="minorEastAsia" w:eastAsiaTheme="minorEastAsia"/>
              <w:bCs/>
              <w:lang w:val="zh-CN"/>
            </w:rPr>
            <w:fldChar w:fldCharType="end"/>
          </w:r>
        </w:p>
        <w:p w14:paraId="470411B3">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_Toc17032 </w:instrText>
          </w:r>
          <w:r>
            <w:rPr>
              <w:rFonts w:asciiTheme="minorEastAsia" w:hAnsiTheme="minorEastAsia" w:eastAsiaTheme="minorEastAsia"/>
              <w:bCs/>
              <w:lang w:val="zh-CN"/>
            </w:rPr>
            <w:fldChar w:fldCharType="separate"/>
          </w:r>
          <w:r>
            <w:rPr>
              <w:rFonts w:hint="eastAsia" w:cs="黑体"/>
              <w:lang w:bidi="ar"/>
            </w:rPr>
            <w:t>12 平台测试与验收要求</w:t>
          </w:r>
          <w:r>
            <w:tab/>
          </w:r>
          <w:r>
            <w:fldChar w:fldCharType="begin"/>
          </w:r>
          <w:r>
            <w:instrText xml:space="preserve"> PAGEREF _Toc17032 \h </w:instrText>
          </w:r>
          <w:r>
            <w:fldChar w:fldCharType="separate"/>
          </w:r>
          <w:r>
            <w:t>9</w:t>
          </w:r>
          <w:r>
            <w:fldChar w:fldCharType="end"/>
          </w:r>
          <w:r>
            <w:rPr>
              <w:rFonts w:asciiTheme="minorEastAsia" w:hAnsiTheme="minorEastAsia" w:eastAsiaTheme="minorEastAsia"/>
              <w:bCs/>
              <w:lang w:val="zh-CN"/>
            </w:rPr>
            <w:fldChar w:fldCharType="end"/>
          </w:r>
        </w:p>
        <w:p w14:paraId="77175B28">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_Toc2481 </w:instrText>
          </w:r>
          <w:r>
            <w:rPr>
              <w:rFonts w:asciiTheme="minorEastAsia" w:hAnsiTheme="minorEastAsia" w:eastAsiaTheme="minorEastAsia"/>
              <w:bCs/>
              <w:lang w:val="zh-CN"/>
            </w:rPr>
            <w:fldChar w:fldCharType="separate"/>
          </w:r>
          <w:r>
            <w:rPr>
              <w:rFonts w:hint="eastAsia"/>
              <w:lang w:bidi="ar"/>
            </w:rPr>
            <w:t>12.1 功能性测试</w:t>
          </w:r>
          <w:r>
            <w:tab/>
          </w:r>
          <w:r>
            <w:fldChar w:fldCharType="begin"/>
          </w:r>
          <w:r>
            <w:instrText xml:space="preserve"> PAGEREF _Toc2481 \h </w:instrText>
          </w:r>
          <w:r>
            <w:fldChar w:fldCharType="separate"/>
          </w:r>
          <w:r>
            <w:t>9</w:t>
          </w:r>
          <w:r>
            <w:fldChar w:fldCharType="end"/>
          </w:r>
          <w:r>
            <w:rPr>
              <w:rFonts w:asciiTheme="minorEastAsia" w:hAnsiTheme="minorEastAsia" w:eastAsiaTheme="minorEastAsia"/>
              <w:bCs/>
              <w:lang w:val="zh-CN"/>
            </w:rPr>
            <w:fldChar w:fldCharType="end"/>
          </w:r>
        </w:p>
        <w:p w14:paraId="0F75DBF6">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_Toc5706 </w:instrText>
          </w:r>
          <w:r>
            <w:rPr>
              <w:rFonts w:asciiTheme="minorEastAsia" w:hAnsiTheme="minorEastAsia" w:eastAsiaTheme="minorEastAsia"/>
              <w:bCs/>
              <w:lang w:val="zh-CN"/>
            </w:rPr>
            <w:fldChar w:fldCharType="separate"/>
          </w:r>
          <w:r>
            <w:rPr>
              <w:rFonts w:hint="eastAsia"/>
              <w:lang w:bidi="ar"/>
            </w:rPr>
            <w:t>12.2 性能测试</w:t>
          </w:r>
          <w:r>
            <w:tab/>
          </w:r>
          <w:r>
            <w:fldChar w:fldCharType="begin"/>
          </w:r>
          <w:r>
            <w:instrText xml:space="preserve"> PAGEREF _Toc5706 \h </w:instrText>
          </w:r>
          <w:r>
            <w:fldChar w:fldCharType="separate"/>
          </w:r>
          <w:r>
            <w:t>9</w:t>
          </w:r>
          <w:r>
            <w:fldChar w:fldCharType="end"/>
          </w:r>
          <w:r>
            <w:rPr>
              <w:rFonts w:asciiTheme="minorEastAsia" w:hAnsiTheme="minorEastAsia" w:eastAsiaTheme="minorEastAsia"/>
              <w:bCs/>
              <w:lang w:val="zh-CN"/>
            </w:rPr>
            <w:fldChar w:fldCharType="end"/>
          </w:r>
        </w:p>
        <w:p w14:paraId="3675E1A4">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_Toc21428 </w:instrText>
          </w:r>
          <w:r>
            <w:rPr>
              <w:rFonts w:asciiTheme="minorEastAsia" w:hAnsiTheme="minorEastAsia" w:eastAsiaTheme="minorEastAsia"/>
              <w:bCs/>
              <w:lang w:val="zh-CN"/>
            </w:rPr>
            <w:fldChar w:fldCharType="separate"/>
          </w:r>
          <w:r>
            <w:rPr>
              <w:rFonts w:hint="eastAsia"/>
              <w:lang w:bidi="ar"/>
            </w:rPr>
            <w:t>12.3 安全性测试</w:t>
          </w:r>
          <w:r>
            <w:tab/>
          </w:r>
          <w:r>
            <w:fldChar w:fldCharType="begin"/>
          </w:r>
          <w:r>
            <w:instrText xml:space="preserve"> PAGEREF _Toc21428 \h </w:instrText>
          </w:r>
          <w:r>
            <w:fldChar w:fldCharType="separate"/>
          </w:r>
          <w:r>
            <w:t>9</w:t>
          </w:r>
          <w:r>
            <w:fldChar w:fldCharType="end"/>
          </w:r>
          <w:r>
            <w:rPr>
              <w:rFonts w:asciiTheme="minorEastAsia" w:hAnsiTheme="minorEastAsia" w:eastAsiaTheme="minorEastAsia"/>
              <w:bCs/>
              <w:lang w:val="zh-CN"/>
            </w:rPr>
            <w:fldChar w:fldCharType="end"/>
          </w:r>
        </w:p>
        <w:p w14:paraId="00D105EE">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_Toc5511 </w:instrText>
          </w:r>
          <w:r>
            <w:rPr>
              <w:rFonts w:asciiTheme="minorEastAsia" w:hAnsiTheme="minorEastAsia" w:eastAsiaTheme="minorEastAsia"/>
              <w:bCs/>
              <w:lang w:val="zh-CN"/>
            </w:rPr>
            <w:fldChar w:fldCharType="separate"/>
          </w:r>
          <w:r>
            <w:rPr>
              <w:rFonts w:hint="eastAsia"/>
              <w:lang w:bidi="ar"/>
            </w:rPr>
            <w:t>12.4 可靠性测试</w:t>
          </w:r>
          <w:r>
            <w:tab/>
          </w:r>
          <w:r>
            <w:fldChar w:fldCharType="begin"/>
          </w:r>
          <w:r>
            <w:instrText xml:space="preserve"> PAGEREF _Toc5511 \h </w:instrText>
          </w:r>
          <w:r>
            <w:fldChar w:fldCharType="separate"/>
          </w:r>
          <w:r>
            <w:t>10</w:t>
          </w:r>
          <w:r>
            <w:fldChar w:fldCharType="end"/>
          </w:r>
          <w:r>
            <w:rPr>
              <w:rFonts w:asciiTheme="minorEastAsia" w:hAnsiTheme="minorEastAsia" w:eastAsiaTheme="minorEastAsia"/>
              <w:bCs/>
              <w:lang w:val="zh-CN"/>
            </w:rPr>
            <w:fldChar w:fldCharType="end"/>
          </w:r>
        </w:p>
        <w:p w14:paraId="13222862">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_Toc14029 </w:instrText>
          </w:r>
          <w:r>
            <w:rPr>
              <w:rFonts w:asciiTheme="minorEastAsia" w:hAnsiTheme="minorEastAsia" w:eastAsiaTheme="minorEastAsia"/>
              <w:bCs/>
              <w:lang w:val="zh-CN"/>
            </w:rPr>
            <w:fldChar w:fldCharType="separate"/>
          </w:r>
          <w:r>
            <w:rPr>
              <w:rFonts w:hint="eastAsia"/>
              <w:lang w:bidi="ar"/>
            </w:rPr>
            <w:t>12.5 信创环境兼容性测试</w:t>
          </w:r>
          <w:r>
            <w:tab/>
          </w:r>
          <w:r>
            <w:fldChar w:fldCharType="begin"/>
          </w:r>
          <w:r>
            <w:instrText xml:space="preserve"> PAGEREF _Toc14029 \h </w:instrText>
          </w:r>
          <w:r>
            <w:fldChar w:fldCharType="separate"/>
          </w:r>
          <w:r>
            <w:t>10</w:t>
          </w:r>
          <w:r>
            <w:fldChar w:fldCharType="end"/>
          </w:r>
          <w:r>
            <w:rPr>
              <w:rFonts w:asciiTheme="minorEastAsia" w:hAnsiTheme="minorEastAsia" w:eastAsiaTheme="minorEastAsia"/>
              <w:bCs/>
              <w:lang w:val="zh-CN"/>
            </w:rPr>
            <w:fldChar w:fldCharType="end"/>
          </w:r>
        </w:p>
        <w:p w14:paraId="69A97BBC">
          <w:pPr>
            <w:pStyle w:val="7"/>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_Toc24558 </w:instrText>
          </w:r>
          <w:r>
            <w:rPr>
              <w:rFonts w:asciiTheme="minorEastAsia" w:hAnsiTheme="minorEastAsia" w:eastAsiaTheme="minorEastAsia"/>
              <w:bCs/>
              <w:lang w:val="zh-CN"/>
            </w:rPr>
            <w:fldChar w:fldCharType="separate"/>
          </w:r>
          <w:r>
            <w:rPr>
              <w:rFonts w:hint="eastAsia"/>
              <w:lang w:bidi="ar"/>
            </w:rPr>
            <w:t>12.6 验收流程与标准</w:t>
          </w:r>
          <w:r>
            <w:tab/>
          </w:r>
          <w:r>
            <w:fldChar w:fldCharType="begin"/>
          </w:r>
          <w:r>
            <w:instrText xml:space="preserve"> PAGEREF _Toc24558 \h </w:instrText>
          </w:r>
          <w:r>
            <w:fldChar w:fldCharType="separate"/>
          </w:r>
          <w:r>
            <w:t>10</w:t>
          </w:r>
          <w:r>
            <w:fldChar w:fldCharType="end"/>
          </w:r>
          <w:r>
            <w:rPr>
              <w:rFonts w:asciiTheme="minorEastAsia" w:hAnsiTheme="minorEastAsia" w:eastAsiaTheme="minorEastAsia"/>
              <w:bCs/>
              <w:lang w:val="zh-CN"/>
            </w:rPr>
            <w:fldChar w:fldCharType="end"/>
          </w:r>
        </w:p>
        <w:p w14:paraId="2D3D50C1">
          <w:pPr>
            <w:pStyle w:val="6"/>
            <w:tabs>
              <w:tab w:val="right" w:leader="dot" w:pos="8306"/>
            </w:tabs>
          </w:pPr>
          <w:r>
            <w:rPr>
              <w:rFonts w:asciiTheme="minorEastAsia" w:hAnsiTheme="minorEastAsia" w:eastAsiaTheme="minorEastAsia"/>
              <w:bCs/>
              <w:lang w:val="zh-CN"/>
            </w:rPr>
            <w:fldChar w:fldCharType="begin"/>
          </w:r>
          <w:r>
            <w:rPr>
              <w:rFonts w:asciiTheme="minorEastAsia" w:hAnsiTheme="minorEastAsia" w:eastAsiaTheme="minorEastAsia"/>
              <w:bCs/>
              <w:lang w:val="zh-CN"/>
            </w:rPr>
            <w:instrText xml:space="preserve"> HYPERLINK \l _Toc14879 </w:instrText>
          </w:r>
          <w:r>
            <w:rPr>
              <w:rFonts w:asciiTheme="minorEastAsia" w:hAnsiTheme="minorEastAsia" w:eastAsiaTheme="minorEastAsia"/>
              <w:bCs/>
              <w:lang w:val="zh-CN"/>
            </w:rPr>
            <w:fldChar w:fldCharType="separate"/>
          </w:r>
          <w:r>
            <w:rPr>
              <w:rFonts w:hint="eastAsia" w:cs="黑体"/>
              <w:lang w:bidi="ar"/>
            </w:rPr>
            <w:t>13 附录</w:t>
          </w:r>
          <w:r>
            <w:tab/>
          </w:r>
          <w:r>
            <w:fldChar w:fldCharType="begin"/>
          </w:r>
          <w:r>
            <w:instrText xml:space="preserve"> PAGEREF _Toc14879 \h </w:instrText>
          </w:r>
          <w:r>
            <w:fldChar w:fldCharType="separate"/>
          </w:r>
          <w:r>
            <w:t>10</w:t>
          </w:r>
          <w:r>
            <w:fldChar w:fldCharType="end"/>
          </w:r>
          <w:r>
            <w:rPr>
              <w:rFonts w:asciiTheme="minorEastAsia" w:hAnsiTheme="minorEastAsia" w:eastAsiaTheme="minorEastAsia"/>
              <w:bCs/>
              <w:lang w:val="zh-CN"/>
            </w:rPr>
            <w:fldChar w:fldCharType="end"/>
          </w:r>
        </w:p>
        <w:p w14:paraId="36F946DD">
          <w:pPr>
            <w:rPr>
              <w:rFonts w:hint="eastAsia"/>
            </w:rPr>
          </w:pPr>
          <w:r>
            <w:rPr>
              <w:rFonts w:asciiTheme="minorEastAsia" w:hAnsiTheme="minorEastAsia" w:eastAsiaTheme="minorEastAsia"/>
              <w:bCs/>
              <w:lang w:val="zh-CN"/>
            </w:rPr>
            <w:fldChar w:fldCharType="end"/>
          </w:r>
        </w:p>
      </w:sdtContent>
    </w:sdt>
    <w:p w14:paraId="4A4D46F6"/>
    <w:p w14:paraId="11A818FF">
      <w:pPr>
        <w:sectPr>
          <w:footerReference r:id="rId4" w:type="default"/>
          <w:pgSz w:w="11906" w:h="16838"/>
          <w:pgMar w:top="1440" w:right="1800" w:bottom="1440" w:left="1800" w:header="851" w:footer="992" w:gutter="0"/>
          <w:pgNumType w:fmt="upperRoman" w:start="1"/>
          <w:cols w:space="425" w:num="1"/>
          <w:docGrid w:type="lines" w:linePitch="312" w:charSpace="0"/>
        </w:sectPr>
      </w:pPr>
    </w:p>
    <w:p w14:paraId="78D3A901">
      <w:pPr>
        <w:outlineLvl w:val="0"/>
        <w:rPr>
          <w:rFonts w:ascii="黑体" w:hAnsi="黑体" w:eastAsia="黑体"/>
          <w:sz w:val="32"/>
          <w:szCs w:val="32"/>
        </w:rPr>
      </w:pPr>
      <w:bookmarkStart w:id="0" w:name="_Toc17445"/>
      <w:bookmarkStart w:id="1" w:name="_Toc21799"/>
      <w:r>
        <w:rPr>
          <w:rFonts w:hint="eastAsia" w:ascii="黑体" w:hAnsi="黑体" w:eastAsia="黑体"/>
          <w:sz w:val="32"/>
          <w:szCs w:val="32"/>
        </w:rPr>
        <w:t>前  言</w:t>
      </w:r>
      <w:bookmarkEnd w:id="0"/>
      <w:bookmarkEnd w:id="1"/>
    </w:p>
    <w:p w14:paraId="0F7EDA5F">
      <w:pPr>
        <w:outlineLvl w:val="0"/>
        <w:rPr>
          <w:rFonts w:hint="eastAsia" w:ascii="黑体" w:hAnsi="黑体" w:eastAsia="黑体"/>
          <w:sz w:val="32"/>
          <w:szCs w:val="32"/>
        </w:rPr>
      </w:pPr>
    </w:p>
    <w:p w14:paraId="6B07784F">
      <w:pPr>
        <w:pStyle w:val="15"/>
      </w:pPr>
      <w:r>
        <w:t>本文件按照GB/T</w:t>
      </w:r>
      <w:r>
        <w:rPr>
          <w:rFonts w:hint="eastAsia"/>
        </w:rPr>
        <w:t xml:space="preserve"> </w:t>
      </w:r>
      <w:r>
        <w:t>1.1一2020《标准化工作导则</w:t>
      </w:r>
      <w:r>
        <w:rPr>
          <w:rFonts w:hint="eastAsia"/>
        </w:rPr>
        <w:t xml:space="preserve"> </w:t>
      </w:r>
      <w:r>
        <w:t>第1部分：标准化文件的结构和起草规则》的规定起草。</w:t>
      </w:r>
    </w:p>
    <w:p w14:paraId="5F8FDF00">
      <w:pPr>
        <w:pStyle w:val="15"/>
      </w:pPr>
      <w:r>
        <w:rPr>
          <w:rFonts w:hint="eastAsia"/>
        </w:rPr>
        <w:t>请注意本文件的某些内容可能涉及专利。本文件的发布机构不承担识别这些专利的责任。</w:t>
      </w:r>
    </w:p>
    <w:p w14:paraId="189F4CBD">
      <w:pPr>
        <w:pStyle w:val="15"/>
        <w:rPr>
          <w:color w:val="0000FF"/>
        </w:rPr>
      </w:pPr>
      <w:r>
        <w:rPr>
          <w:rFonts w:hint="eastAsia"/>
          <w:color w:val="0000FF"/>
        </w:rPr>
        <w:t>本文件由广西电子学会提出并归口。</w:t>
      </w:r>
    </w:p>
    <w:p w14:paraId="324FA0A3">
      <w:pPr>
        <w:pStyle w:val="15"/>
        <w:rPr>
          <w:rFonts w:hint="eastAsia" w:eastAsia="宋体"/>
          <w:color w:val="0000FF"/>
          <w:lang w:eastAsia="zh-CN"/>
        </w:rPr>
      </w:pPr>
      <w:r>
        <w:rPr>
          <w:rFonts w:hint="eastAsia"/>
          <w:color w:val="0000FF"/>
        </w:rPr>
        <w:t>本文件起草单位：南宁市迈越软件有限责任公司、广西数广信创信息技术有限公司、河池学院</w:t>
      </w:r>
      <w:r>
        <w:rPr>
          <w:rFonts w:hint="eastAsia"/>
          <w:color w:val="0000FF"/>
          <w:lang w:eastAsia="zh-CN"/>
        </w:rPr>
        <w:t>。</w:t>
      </w:r>
    </w:p>
    <w:p w14:paraId="33D26CF9">
      <w:pPr>
        <w:pStyle w:val="15"/>
        <w:rPr>
          <w:rFonts w:hint="eastAsia" w:eastAsia="宋体"/>
          <w:color w:val="0000FF"/>
          <w:lang w:val="en-US" w:eastAsia="zh-CN"/>
        </w:rPr>
      </w:pPr>
      <w:r>
        <w:rPr>
          <w:rFonts w:hint="eastAsia"/>
          <w:color w:val="0000FF"/>
        </w:rPr>
        <w:t>本文件主要起草人：</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ascii="Arial" w:hAnsi="Arial" w:cs="Arial"/>
          <w:color w:val="0000FF"/>
          <w:lang w:eastAsia="zh-CN"/>
        </w:rPr>
        <w:t>、</w:t>
      </w:r>
      <w:r>
        <w:rPr>
          <w:rFonts w:hint="default" w:ascii="Arial" w:hAnsi="Arial" w:cs="Arial"/>
          <w:color w:val="0000FF"/>
        </w:rPr>
        <w:t>×××</w:t>
      </w:r>
      <w:r>
        <w:rPr>
          <w:rFonts w:hint="eastAsia"/>
          <w:color w:val="0000FF"/>
          <w:lang w:eastAsia="zh-CN"/>
        </w:rPr>
        <w:t>。</w:t>
      </w:r>
    </w:p>
    <w:p w14:paraId="2AAB6B8B">
      <w:pPr>
        <w:pStyle w:val="15"/>
      </w:pPr>
    </w:p>
    <w:p w14:paraId="0D497A3B"/>
    <w:p w14:paraId="56E2EEE4">
      <w:pPr>
        <w:sectPr>
          <w:pgSz w:w="11906" w:h="16838"/>
          <w:pgMar w:top="1440" w:right="1800" w:bottom="1440" w:left="1800" w:header="851" w:footer="992" w:gutter="0"/>
          <w:pgNumType w:fmt="upperRoman"/>
          <w:cols w:space="425" w:num="1"/>
          <w:docGrid w:type="lines" w:linePitch="312" w:charSpace="0"/>
        </w:sectPr>
      </w:pPr>
    </w:p>
    <w:p w14:paraId="4BE64A93">
      <w:pPr>
        <w:spacing w:before="652" w:beforeLines="200" w:after="652" w:afterLines="200"/>
      </w:pPr>
      <w:r>
        <w:rPr>
          <w:rFonts w:hint="eastAsia" w:ascii="黑体" w:hAnsi="黑体" w:eastAsia="黑体"/>
        </w:rPr>
        <w:t>信息技术应用创新系统  集中运维管理平台建设技术规范</w:t>
      </w:r>
    </w:p>
    <w:p w14:paraId="5CC7C4D0">
      <w:pPr>
        <w:pStyle w:val="18"/>
        <w:spacing w:before="326" w:after="326"/>
        <w:rPr>
          <w:rFonts w:hint="eastAsia"/>
          <w:lang w:bidi="ar"/>
        </w:rPr>
      </w:pPr>
      <w:bookmarkStart w:id="2" w:name="_Toc29498"/>
      <w:bookmarkStart w:id="3" w:name="_Toc28549"/>
      <w:r>
        <w:rPr>
          <w:rFonts w:hint="eastAsia"/>
          <w:lang w:bidi="ar"/>
        </w:rPr>
        <w:t>范围</w:t>
      </w:r>
      <w:bookmarkEnd w:id="2"/>
      <w:bookmarkEnd w:id="3"/>
    </w:p>
    <w:p w14:paraId="76D6507A">
      <w:pPr>
        <w:pStyle w:val="15"/>
      </w:pPr>
      <w:r>
        <w:rPr>
          <w:rFonts w:hint="eastAsia"/>
        </w:rPr>
        <w:t>本技术规范规定了集中运维管理平台的术语定义、总体要求、技术架构、功能、性能、安全、接口、部署实施及测试验收等内容，适用于平台的设计、开发、部署、运维及验收等环节，为平台的全生命周期管理提供技术依据。</w:t>
      </w:r>
    </w:p>
    <w:p w14:paraId="16DA4E43">
      <w:pPr>
        <w:pStyle w:val="18"/>
        <w:spacing w:before="326" w:after="326"/>
        <w:rPr>
          <w:rFonts w:hint="eastAsia" w:cs="黑体"/>
          <w:lang w:bidi="ar"/>
        </w:rPr>
      </w:pPr>
      <w:bookmarkStart w:id="4" w:name="_Toc26846"/>
      <w:bookmarkStart w:id="5" w:name="_Toc970"/>
      <w:r>
        <w:rPr>
          <w:rFonts w:hint="eastAsia" w:cs="黑体"/>
          <w:lang w:bidi="ar"/>
        </w:rPr>
        <w:t>规范性引用文件</w:t>
      </w:r>
      <w:bookmarkEnd w:id="4"/>
      <w:bookmarkEnd w:id="5"/>
    </w:p>
    <w:p w14:paraId="4FF91038">
      <w:pPr>
        <w:pStyle w:val="15"/>
      </w:pPr>
      <w:r>
        <w:t>下列文件中的内容通过文中的规范性引用而构成本规范必不可少的条款。其中，注日期的引用文件，仅该日期对应的版本适用于本规范；不注日期的引用文件，其最新版本（包括所有的修改单）适用于本规范。</w:t>
      </w:r>
    </w:p>
    <w:p w14:paraId="3DA3E904">
      <w:pPr>
        <w:pStyle w:val="15"/>
        <w:rPr>
          <w:rFonts w:hint="eastAsia"/>
        </w:rPr>
      </w:pPr>
      <w:r>
        <w:rPr>
          <w:rFonts w:hint="eastAsia"/>
        </w:rPr>
        <w:t>GB/T 18336.1-2015 信息技术 安全技术 信息技术安全评估准则 第1部分：简介和一般模型</w:t>
      </w:r>
    </w:p>
    <w:p w14:paraId="542F1119">
      <w:pPr>
        <w:pStyle w:val="15"/>
        <w:rPr>
          <w:rFonts w:hint="eastAsia"/>
        </w:rPr>
      </w:pPr>
      <w:r>
        <w:rPr>
          <w:rFonts w:hint="eastAsia"/>
        </w:rPr>
        <w:t>GB/T 18336.3-2015信息技术 安全技术 信息技术安全评估准则 第3部分：安全保障组件</w:t>
      </w:r>
    </w:p>
    <w:p w14:paraId="2CAFD356">
      <w:pPr>
        <w:pStyle w:val="15"/>
        <w:rPr>
          <w:rFonts w:hint="eastAsia"/>
        </w:rPr>
      </w:pPr>
      <w:r>
        <w:rPr>
          <w:rFonts w:hint="eastAsia"/>
        </w:rPr>
        <w:t>GB/T 25069-2022信息安全技术 术语</w:t>
      </w:r>
    </w:p>
    <w:p w14:paraId="2C45BB76">
      <w:pPr>
        <w:pStyle w:val="15"/>
        <w:rPr>
          <w:rFonts w:hint="eastAsia"/>
        </w:rPr>
      </w:pPr>
      <w:r>
        <w:rPr>
          <w:rFonts w:hint="eastAsia"/>
        </w:rPr>
        <w:t>GB/T 35273-2020信息安全技术 个人信息安全规范</w:t>
      </w:r>
    </w:p>
    <w:p w14:paraId="34C18E38">
      <w:pPr>
        <w:pStyle w:val="15"/>
      </w:pPr>
      <w:r>
        <w:t>GB/T 22239-2019 信息安全技术 网络安全等级保护基本要求</w:t>
      </w:r>
    </w:p>
    <w:p w14:paraId="0079DCF4">
      <w:pPr>
        <w:pStyle w:val="15"/>
      </w:pPr>
      <w:r>
        <w:t>GB/T 2887-2011 计算机场地通用规范</w:t>
      </w:r>
    </w:p>
    <w:p w14:paraId="5E1E319D">
      <w:pPr>
        <w:pStyle w:val="15"/>
      </w:pPr>
      <w:r>
        <w:t>GB/T 9387.2-1995 信息处理系统 开放系统互连 安全体系结构</w:t>
      </w:r>
    </w:p>
    <w:p w14:paraId="47623DFC">
      <w:pPr>
        <w:pStyle w:val="15"/>
      </w:pPr>
      <w:r>
        <w:t>GB/T 25068.1-2020 信息安全技术 网络安全技术 网络安全管理数据格式</w:t>
      </w:r>
    </w:p>
    <w:p w14:paraId="16C3AC75">
      <w:pPr>
        <w:pStyle w:val="18"/>
        <w:spacing w:before="326" w:after="326"/>
        <w:rPr>
          <w:rFonts w:cs="黑体"/>
          <w:lang w:bidi="ar"/>
        </w:rPr>
      </w:pPr>
      <w:bookmarkStart w:id="6" w:name="_Toc4412"/>
      <w:bookmarkStart w:id="7" w:name="_Toc21576"/>
      <w:r>
        <w:rPr>
          <w:rFonts w:hint="eastAsia" w:cs="黑体"/>
          <w:lang w:bidi="ar"/>
        </w:rPr>
        <w:t>术语、定义</w:t>
      </w:r>
      <w:bookmarkEnd w:id="6"/>
      <w:bookmarkEnd w:id="7"/>
    </w:p>
    <w:p w14:paraId="2AED1B13">
      <w:pPr>
        <w:pStyle w:val="15"/>
        <w:rPr>
          <w:rFonts w:hint="eastAsia"/>
          <w:lang w:bidi="ar"/>
        </w:rPr>
      </w:pPr>
      <w:r>
        <w:rPr>
          <w:rFonts w:hint="eastAsia"/>
          <w:lang w:bidi="ar"/>
        </w:rPr>
        <w:t>GB/T 18336.1一2015、GB/T 18336.3一2015和GB/T 25069一2022界定的以及下列术语和定义适用于本文件。</w:t>
      </w:r>
    </w:p>
    <w:p w14:paraId="60BE3105">
      <w:pPr>
        <w:pStyle w:val="23"/>
        <w:spacing w:before="326" w:after="326"/>
        <w:ind w:left="0" w:firstLine="0"/>
        <w:rPr>
          <w:lang w:bidi="ar"/>
        </w:rPr>
      </w:pPr>
    </w:p>
    <w:p w14:paraId="7019979F">
      <w:pPr>
        <w:pStyle w:val="24"/>
        <w:ind w:firstLine="480"/>
        <w:rPr>
          <w:lang w:bidi="ar"/>
        </w:rPr>
      </w:pPr>
      <w:r>
        <w:rPr>
          <w:rFonts w:hint="eastAsia"/>
          <w:lang w:bidi="ar"/>
        </w:rPr>
        <w:t>网络安全 network security</w:t>
      </w:r>
    </w:p>
    <w:p w14:paraId="4E95BBC2">
      <w:pPr>
        <w:pStyle w:val="15"/>
        <w:rPr>
          <w:rFonts w:hint="eastAsia"/>
          <w:lang w:bidi="ar"/>
        </w:rPr>
      </w:pPr>
      <w:r>
        <w:rPr>
          <w:rFonts w:hint="eastAsia"/>
          <w:lang w:bidi="ar"/>
        </w:rPr>
        <w:t>对网络环境下存储、传输和处理的信息的保密性、完整性和可用性的保持。</w:t>
      </w:r>
    </w:p>
    <w:p w14:paraId="20DAACB8">
      <w:pPr>
        <w:pStyle w:val="15"/>
        <w:rPr>
          <w:rFonts w:hint="eastAsia"/>
          <w:lang w:bidi="ar"/>
        </w:rPr>
      </w:pPr>
      <w:r>
        <w:rPr>
          <w:rFonts w:hint="eastAsia"/>
          <w:lang w:bidi="ar"/>
        </w:rPr>
        <w:t>[来源：GB/T25069一2022,3.616]</w:t>
      </w:r>
    </w:p>
    <w:p w14:paraId="0020CF5C">
      <w:pPr>
        <w:pStyle w:val="23"/>
        <w:spacing w:before="326" w:after="326"/>
        <w:ind w:left="0" w:firstLine="0"/>
        <w:rPr>
          <w:rFonts w:hint="eastAsia"/>
          <w:lang w:bidi="ar"/>
        </w:rPr>
      </w:pPr>
    </w:p>
    <w:p w14:paraId="27540CBF">
      <w:pPr>
        <w:pStyle w:val="24"/>
        <w:ind w:firstLine="480"/>
        <w:rPr>
          <w:rFonts w:hint="eastAsia" w:eastAsia="黑体"/>
          <w:lang w:val="en-US" w:eastAsia="zh-CN" w:bidi="ar"/>
        </w:rPr>
      </w:pPr>
      <w:r>
        <w:rPr>
          <w:rFonts w:hint="eastAsia"/>
          <w:lang w:bidi="ar"/>
        </w:rPr>
        <w:t>集中运维管理平台</w:t>
      </w:r>
      <w:r>
        <w:rPr>
          <w:rFonts w:hint="eastAsia"/>
          <w:lang w:val="en-US" w:eastAsia="zh-CN" w:bidi="ar"/>
        </w:rPr>
        <w:t xml:space="preserve"> Centralized Operations and Maintenance Management Platform</w:t>
      </w:r>
    </w:p>
    <w:p w14:paraId="1DA1B1EF">
      <w:pPr>
        <w:pStyle w:val="15"/>
        <w:rPr>
          <w:color w:val="0000FF"/>
          <w:lang w:bidi="ar"/>
        </w:rPr>
      </w:pPr>
      <w:r>
        <w:rPr>
          <w:rFonts w:hint="eastAsia"/>
          <w:color w:val="0000FF"/>
          <w:lang w:bidi="ar"/>
        </w:rPr>
        <w:t>通过统一的技术架构与管理界面，</w:t>
      </w:r>
      <w:r>
        <w:rPr>
          <w:rFonts w:hint="eastAsia"/>
          <w:color w:val="0000FF"/>
          <w:lang w:val="en-US" w:eastAsia="zh-CN" w:bidi="ar"/>
        </w:rPr>
        <w:t>对</w:t>
      </w:r>
      <w:r>
        <w:rPr>
          <w:rFonts w:hint="eastAsia"/>
          <w:color w:val="0000FF"/>
          <w:lang w:bidi="ar"/>
        </w:rPr>
        <w:t>组织中的硬件设备、软件系统、云资源、应用程序等各类IT资</w:t>
      </w:r>
      <w:r>
        <w:rPr>
          <w:rFonts w:hint="eastAsia"/>
          <w:color w:val="0000FF"/>
          <w:lang w:val="en-US" w:eastAsia="zh-CN" w:bidi="ar"/>
        </w:rPr>
        <w:t>产</w:t>
      </w:r>
      <w:r>
        <w:rPr>
          <w:rFonts w:hint="eastAsia"/>
          <w:color w:val="0000FF"/>
          <w:lang w:bidi="ar"/>
        </w:rPr>
        <w:t>集中监控、</w:t>
      </w:r>
      <w:r>
        <w:rPr>
          <w:rFonts w:hint="eastAsia"/>
          <w:color w:val="0000FF"/>
          <w:lang w:val="en-US" w:eastAsia="zh-CN" w:bidi="ar"/>
        </w:rPr>
        <w:t>远程</w:t>
      </w:r>
      <w:r>
        <w:rPr>
          <w:rFonts w:hint="eastAsia"/>
          <w:color w:val="0000FF"/>
          <w:lang w:bidi="ar"/>
        </w:rPr>
        <w:t>管理</w:t>
      </w:r>
      <w:r>
        <w:rPr>
          <w:rFonts w:hint="eastAsia"/>
          <w:color w:val="0000FF"/>
          <w:lang w:val="en-US" w:eastAsia="zh-CN" w:bidi="ar"/>
        </w:rPr>
        <w:t>和远程运维</w:t>
      </w:r>
      <w:r>
        <w:rPr>
          <w:rFonts w:hint="eastAsia"/>
          <w:color w:val="0000FF"/>
          <w:lang w:bidi="ar"/>
        </w:rPr>
        <w:t>的</w:t>
      </w:r>
      <w:r>
        <w:rPr>
          <w:rFonts w:hint="eastAsia"/>
          <w:color w:val="0000FF"/>
          <w:lang w:val="en-US" w:eastAsia="zh-CN" w:bidi="ar"/>
        </w:rPr>
        <w:t>系统</w:t>
      </w:r>
      <w:r>
        <w:rPr>
          <w:rFonts w:hint="eastAsia"/>
          <w:color w:val="0000FF"/>
          <w:lang w:bidi="ar"/>
        </w:rPr>
        <w:t>。</w:t>
      </w:r>
    </w:p>
    <w:p w14:paraId="5D53E8CF">
      <w:pPr>
        <w:pStyle w:val="23"/>
        <w:spacing w:before="326" w:after="326"/>
        <w:rPr>
          <w:lang w:bidi="ar"/>
        </w:rPr>
      </w:pPr>
    </w:p>
    <w:p w14:paraId="261AAD8F">
      <w:pPr>
        <w:pStyle w:val="24"/>
        <w:rPr>
          <w:rFonts w:hint="eastAsia"/>
          <w:lang w:val="en-US" w:eastAsia="zh-CN" w:bidi="ar"/>
        </w:rPr>
      </w:pPr>
      <w:r>
        <w:rPr>
          <w:rFonts w:hint="eastAsia"/>
          <w:lang w:val="en-US" w:eastAsia="zh-CN" w:bidi="ar"/>
        </w:rPr>
        <w:t>终端</w:t>
      </w:r>
      <w:r>
        <w:rPr>
          <w:rFonts w:hint="default"/>
          <w:lang w:val="en-US" w:eastAsia="zh-CN"/>
        </w:rPr>
        <w:t>Terminal</w:t>
      </w:r>
    </w:p>
    <w:p w14:paraId="1756AB5B">
      <w:pPr>
        <w:pStyle w:val="15"/>
        <w:rPr>
          <w:rFonts w:hint="default"/>
          <w:lang w:val="en-US" w:eastAsia="zh-CN"/>
        </w:rPr>
      </w:pPr>
      <w:r>
        <w:rPr>
          <w:rFonts w:hint="default"/>
          <w:lang w:val="en-US" w:eastAsia="zh-CN"/>
        </w:rPr>
        <w:t>是运行国产操作系统、具备命令行或图形交互能力的设备，用于访问系统、运行程序和进行用户操作。</w:t>
      </w:r>
    </w:p>
    <w:p w14:paraId="2BA19FC8">
      <w:pPr>
        <w:pStyle w:val="23"/>
        <w:spacing w:before="326" w:after="326"/>
        <w:rPr>
          <w:lang w:bidi="ar"/>
        </w:rPr>
      </w:pPr>
    </w:p>
    <w:p w14:paraId="5A734204">
      <w:pPr>
        <w:pStyle w:val="24"/>
        <w:ind w:firstLine="480"/>
        <w:rPr>
          <w:rFonts w:hint="default" w:eastAsia="黑体"/>
          <w:lang w:val="en-US" w:eastAsia="zh-CN" w:bidi="ar"/>
        </w:rPr>
      </w:pPr>
      <w:r>
        <w:rPr>
          <w:rFonts w:hint="eastAsia"/>
          <w:lang w:bidi="ar"/>
        </w:rPr>
        <w:t>远程</w:t>
      </w:r>
      <w:r>
        <w:rPr>
          <w:rFonts w:hint="eastAsia"/>
          <w:lang w:val="en-US" w:eastAsia="zh-CN" w:bidi="ar"/>
        </w:rPr>
        <w:t>运维 Remote Operations and Maintenance</w:t>
      </w:r>
    </w:p>
    <w:p w14:paraId="5F33D5CB">
      <w:pPr>
        <w:pStyle w:val="15"/>
        <w:rPr>
          <w:lang w:bidi="ar"/>
        </w:rPr>
      </w:pPr>
      <w:r>
        <w:rPr>
          <w:rFonts w:hint="eastAsia"/>
          <w:lang w:bidi="ar"/>
        </w:rPr>
        <w:t>通过网络技术，客服工程师对终端用户的设备进行远程操作，以解决故障或进行维护的过程。</w:t>
      </w:r>
    </w:p>
    <w:p w14:paraId="0C038C1E">
      <w:pPr>
        <w:pStyle w:val="23"/>
        <w:spacing w:before="326" w:after="326"/>
        <w:rPr>
          <w:lang w:bidi="ar"/>
        </w:rPr>
      </w:pPr>
    </w:p>
    <w:p w14:paraId="16619202">
      <w:pPr>
        <w:pStyle w:val="24"/>
        <w:ind w:firstLine="480"/>
        <w:rPr>
          <w:rFonts w:hint="eastAsia" w:eastAsia="黑体"/>
          <w:lang w:val="en-US" w:eastAsia="zh-CN" w:bidi="ar"/>
        </w:rPr>
      </w:pPr>
      <w:r>
        <w:rPr>
          <w:rFonts w:hint="eastAsia"/>
          <w:lang w:bidi="ar"/>
        </w:rPr>
        <w:t>工单管理</w:t>
      </w:r>
      <w:r>
        <w:rPr>
          <w:rFonts w:hint="eastAsia"/>
          <w:lang w:val="en-US" w:eastAsia="zh-CN" w:bidi="ar"/>
        </w:rPr>
        <w:t xml:space="preserve"> Ticket Management</w:t>
      </w:r>
    </w:p>
    <w:p w14:paraId="629DC0E2">
      <w:pPr>
        <w:pStyle w:val="15"/>
        <w:rPr>
          <w:lang w:bidi="ar"/>
        </w:rPr>
      </w:pPr>
      <w:r>
        <w:rPr>
          <w:rFonts w:hint="eastAsia"/>
          <w:lang w:bidi="ar"/>
        </w:rPr>
        <w:t>对终端用户提交的故障申报进行全流程管理，包括工单的创建、分配、处理、跟踪和关闭等环节。</w:t>
      </w:r>
    </w:p>
    <w:p w14:paraId="7DCCEA06">
      <w:pPr>
        <w:pStyle w:val="23"/>
        <w:spacing w:before="326" w:after="326"/>
        <w:rPr>
          <w:lang w:bidi="ar"/>
        </w:rPr>
      </w:pPr>
    </w:p>
    <w:p w14:paraId="4B4C611B">
      <w:pPr>
        <w:pStyle w:val="24"/>
        <w:ind w:firstLine="480"/>
        <w:rPr>
          <w:rFonts w:hint="eastAsia" w:eastAsia="黑体"/>
          <w:lang w:val="en-US" w:eastAsia="zh-CN" w:bidi="ar"/>
        </w:rPr>
      </w:pPr>
      <w:r>
        <w:rPr>
          <w:rFonts w:hint="eastAsia"/>
          <w:lang w:bidi="ar"/>
        </w:rPr>
        <w:t>日志管理</w:t>
      </w:r>
      <w:r>
        <w:rPr>
          <w:rFonts w:hint="eastAsia"/>
          <w:lang w:val="en-US" w:eastAsia="zh-CN" w:bidi="ar"/>
        </w:rPr>
        <w:t xml:space="preserve"> Log Management</w:t>
      </w:r>
      <w:r>
        <w:rPr>
          <w:rFonts w:hint="eastAsia"/>
          <w:lang w:val="en-US" w:eastAsia="zh-CN" w:bidi="ar"/>
        </w:rPr>
        <w:tab/>
      </w:r>
    </w:p>
    <w:p w14:paraId="58FD8CC5">
      <w:pPr>
        <w:pStyle w:val="15"/>
        <w:rPr>
          <w:lang w:bidi="ar"/>
        </w:rPr>
      </w:pPr>
      <w:r>
        <w:rPr>
          <w:rFonts w:hint="eastAsia"/>
          <w:lang w:bidi="ar"/>
        </w:rPr>
        <w:t>对平台内所有操作和登录事件进行记录、存储和分析，以便事后审计和故障排查。</w:t>
      </w:r>
    </w:p>
    <w:p w14:paraId="56E9FB64">
      <w:pPr>
        <w:pStyle w:val="23"/>
        <w:spacing w:before="326" w:after="326"/>
        <w:rPr>
          <w:lang w:bidi="ar"/>
        </w:rPr>
      </w:pPr>
    </w:p>
    <w:p w14:paraId="49B01D31">
      <w:pPr>
        <w:pStyle w:val="24"/>
        <w:ind w:firstLine="480"/>
        <w:rPr>
          <w:rFonts w:hint="eastAsia" w:eastAsia="黑体"/>
          <w:lang w:val="en-US" w:eastAsia="zh-CN" w:bidi="ar"/>
        </w:rPr>
      </w:pPr>
      <w:r>
        <w:rPr>
          <w:rFonts w:hint="eastAsia"/>
          <w:lang w:bidi="ar"/>
        </w:rPr>
        <w:t>高可用性</w:t>
      </w:r>
      <w:r>
        <w:rPr>
          <w:rFonts w:hint="eastAsia"/>
          <w:lang w:val="en-US" w:eastAsia="zh-CN" w:bidi="ar"/>
        </w:rPr>
        <w:t xml:space="preserve"> High Availability (HA)</w:t>
      </w:r>
    </w:p>
    <w:p w14:paraId="120E4646">
      <w:pPr>
        <w:pStyle w:val="15"/>
        <w:rPr>
          <w:rFonts w:hint="eastAsia" w:eastAsiaTheme="minorEastAsia"/>
          <w:sz w:val="21"/>
          <w:lang w:bidi="ar"/>
        </w:rPr>
      </w:pPr>
      <w:r>
        <w:rPr>
          <w:rFonts w:hint="eastAsia"/>
          <w:lang w:bidi="ar"/>
        </w:rPr>
        <w:t>通过技术手段确保平台在主服务器发生故障时，能够快速切换到备份服务器，保证服务的连续性和数据的安全性。</w:t>
      </w:r>
    </w:p>
    <w:p w14:paraId="5556F3AD">
      <w:pPr>
        <w:pStyle w:val="18"/>
        <w:spacing w:before="326" w:after="326"/>
        <w:rPr>
          <w:rFonts w:cs="黑体"/>
          <w:lang w:bidi="ar"/>
        </w:rPr>
      </w:pPr>
      <w:bookmarkStart w:id="8" w:name="_Toc8656"/>
      <w:bookmarkStart w:id="9" w:name="_Toc14649"/>
      <w:r>
        <w:rPr>
          <w:rFonts w:hint="eastAsia" w:cs="黑体"/>
          <w:lang w:bidi="ar"/>
        </w:rPr>
        <w:t>缩略语</w:t>
      </w:r>
      <w:bookmarkEnd w:id="8"/>
      <w:bookmarkEnd w:id="9"/>
    </w:p>
    <w:p w14:paraId="46937E75">
      <w:pPr>
        <w:pStyle w:val="15"/>
        <w:rPr>
          <w:rFonts w:hint="eastAsia"/>
          <w:lang w:bidi="ar"/>
        </w:rPr>
      </w:pPr>
      <w:r>
        <w:rPr>
          <w:rFonts w:hint="eastAsia"/>
          <w:lang w:bidi="ar"/>
        </w:rPr>
        <w:t>下列缩略语适用于本文件。</w:t>
      </w:r>
    </w:p>
    <w:p w14:paraId="03CF1209">
      <w:pPr>
        <w:pStyle w:val="15"/>
        <w:rPr>
          <w:rFonts w:hint="eastAsia"/>
        </w:rPr>
      </w:pPr>
      <w:r>
        <w:t>B/S：浏览器 / 服务器架构</w:t>
      </w:r>
      <w:r>
        <w:rPr>
          <w:rFonts w:hint="eastAsia"/>
        </w:rPr>
        <w:t>(</w:t>
      </w:r>
      <w:r>
        <w:t>Browser/Server</w:t>
      </w:r>
      <w:r>
        <w:rPr>
          <w:rFonts w:hint="eastAsia"/>
        </w:rPr>
        <w:t>)</w:t>
      </w:r>
    </w:p>
    <w:p w14:paraId="39F3A31C">
      <w:pPr>
        <w:pStyle w:val="15"/>
        <w:rPr>
          <w:rFonts w:hint="eastAsia"/>
        </w:rPr>
      </w:pPr>
      <w:r>
        <w:t>UEFI：统一可扩展固件接口</w:t>
      </w:r>
      <w:r>
        <w:rPr>
          <w:rFonts w:hint="eastAsia"/>
        </w:rPr>
        <w:t>(</w:t>
      </w:r>
      <w:r>
        <w:t>Unified Extensible Firmware Interface</w:t>
      </w:r>
      <w:r>
        <w:rPr>
          <w:rFonts w:hint="eastAsia"/>
        </w:rPr>
        <w:t>)</w:t>
      </w:r>
    </w:p>
    <w:p w14:paraId="73442BCC">
      <w:pPr>
        <w:pStyle w:val="15"/>
        <w:rPr>
          <w:rFonts w:hint="eastAsia"/>
        </w:rPr>
      </w:pPr>
      <w:r>
        <w:t>IP：互联网协议地址</w:t>
      </w:r>
      <w:r>
        <w:rPr>
          <w:rFonts w:hint="eastAsia"/>
        </w:rPr>
        <w:t>(</w:t>
      </w:r>
      <w:r>
        <w:t>Internet Protocol Address</w:t>
      </w:r>
      <w:r>
        <w:rPr>
          <w:rFonts w:hint="eastAsia"/>
        </w:rPr>
        <w:t>)</w:t>
      </w:r>
    </w:p>
    <w:p w14:paraId="56E40997">
      <w:pPr>
        <w:pStyle w:val="15"/>
      </w:pPr>
      <w:r>
        <w:t>DNS</w:t>
      </w:r>
      <w:r>
        <w:rPr>
          <w:rFonts w:hint="eastAsia"/>
        </w:rPr>
        <w:t>:</w:t>
      </w:r>
      <w:r>
        <w:t>域名系统</w:t>
      </w:r>
      <w:r>
        <w:rPr>
          <w:rFonts w:hint="eastAsia"/>
        </w:rPr>
        <w:t>(</w:t>
      </w:r>
      <w:r>
        <w:t>Domain Name System</w:t>
      </w:r>
      <w:r>
        <w:rPr>
          <w:rFonts w:hint="eastAsia"/>
        </w:rPr>
        <w:t>)</w:t>
      </w:r>
    </w:p>
    <w:p w14:paraId="62D467FE">
      <w:pPr>
        <w:pStyle w:val="15"/>
        <w:rPr>
          <w:rFonts w:hint="eastAsia"/>
        </w:rPr>
      </w:pPr>
      <w:r>
        <w:rPr>
          <w:rFonts w:hint="eastAsia"/>
        </w:rPr>
        <w:t>SSO：单点登录(Single Sign-On)</w:t>
      </w:r>
    </w:p>
    <w:p w14:paraId="1CDE9C49">
      <w:pPr>
        <w:pStyle w:val="15"/>
        <w:rPr>
          <w:rFonts w:hint="default" w:eastAsia="宋体"/>
          <w:lang w:val="en-US" w:eastAsia="zh-CN"/>
        </w:rPr>
      </w:pPr>
      <w:r>
        <w:rPr>
          <w:rFonts w:hint="eastAsia"/>
          <w:lang w:val="en-US" w:eastAsia="zh-CN" w:bidi="ar"/>
        </w:rPr>
        <w:t>信创系统：</w:t>
      </w:r>
      <w:r>
        <w:rPr>
          <w:lang w:bidi="ar"/>
        </w:rPr>
        <w:t>信息技术应用创新系统</w:t>
      </w:r>
      <w:r>
        <w:rPr>
          <w:rFonts w:hint="eastAsia"/>
          <w:lang w:val="en-US" w:eastAsia="zh-CN" w:bidi="ar"/>
        </w:rPr>
        <w:t>(Information Technology Application Innovation / ITA 系统)</w:t>
      </w:r>
    </w:p>
    <w:p w14:paraId="78220220">
      <w:pPr>
        <w:pStyle w:val="18"/>
        <w:spacing w:before="326" w:after="326"/>
        <w:rPr>
          <w:lang w:bidi="ar"/>
        </w:rPr>
      </w:pPr>
      <w:bookmarkStart w:id="10" w:name="_Toc12358"/>
      <w:bookmarkStart w:id="11" w:name="_Toc15944"/>
      <w:r>
        <w:rPr>
          <w:rFonts w:hint="eastAsia"/>
          <w:lang w:bidi="ar"/>
        </w:rPr>
        <w:t>概述</w:t>
      </w:r>
      <w:bookmarkEnd w:id="10"/>
      <w:bookmarkEnd w:id="11"/>
    </w:p>
    <w:p w14:paraId="5A7A1ED1">
      <w:pPr>
        <w:pStyle w:val="15"/>
        <w:rPr>
          <w:lang w:bidi="ar"/>
        </w:rPr>
      </w:pPr>
      <w:r>
        <w:rPr>
          <w:rFonts w:hint="eastAsia"/>
          <w:lang w:bidi="ar"/>
        </w:rPr>
        <w:t>本标准</w:t>
      </w:r>
      <w:r>
        <w:rPr>
          <w:lang w:bidi="ar"/>
        </w:rPr>
        <w:t>旨在规范</w:t>
      </w:r>
      <w:r>
        <w:rPr>
          <w:rFonts w:hint="eastAsia"/>
          <w:lang w:val="en-US" w:eastAsia="zh-CN" w:bidi="ar"/>
        </w:rPr>
        <w:t>信创</w:t>
      </w:r>
      <w:r>
        <w:rPr>
          <w:lang w:bidi="ar"/>
        </w:rPr>
        <w:t>系统中集中运维管理平台的建设与实施过程，为信创系统的高效、安全、协同运行提供统一、标准化的运维支撑。本规范围绕平台的架构设计、功能模块、接口规范、安全要求、运维流程管理等方面展开，提出了一套适用于信创环境下的集中运维管理平台的建设原则和技术标准。</w:t>
      </w:r>
    </w:p>
    <w:p w14:paraId="34F50298">
      <w:pPr>
        <w:pStyle w:val="15"/>
        <w:rPr>
          <w:lang w:bidi="ar"/>
        </w:rPr>
      </w:pPr>
      <w:r>
        <w:rPr>
          <w:lang w:bidi="ar"/>
        </w:rPr>
        <w:t>通过本规范的实施，能够有效提升信创系统的运维效率，增强系统稳定性与安全性，实现对多源异构系统的统一监控、故障预警、资源调度和日志分析，为政府、企业及各类组织在推进国产化替代和信息化建设过程中提供技术依据和实施指导。</w:t>
      </w:r>
    </w:p>
    <w:p w14:paraId="0550C744">
      <w:pPr>
        <w:pStyle w:val="18"/>
        <w:spacing w:before="326" w:after="326"/>
        <w:rPr>
          <w:rFonts w:hint="eastAsia"/>
          <w:lang w:bidi="ar"/>
        </w:rPr>
      </w:pPr>
      <w:bookmarkStart w:id="12" w:name="_Toc21366"/>
      <w:bookmarkStart w:id="13" w:name="_Toc18223"/>
      <w:r>
        <w:rPr>
          <w:rFonts w:hint="eastAsia"/>
          <w:lang w:bidi="ar"/>
        </w:rPr>
        <w:t>平台总体要求</w:t>
      </w:r>
      <w:bookmarkEnd w:id="12"/>
      <w:bookmarkEnd w:id="13"/>
    </w:p>
    <w:p w14:paraId="06F93447">
      <w:pPr>
        <w:pStyle w:val="14"/>
        <w:spacing w:before="326" w:after="326"/>
        <w:rPr>
          <w:rFonts w:hint="eastAsia"/>
        </w:rPr>
      </w:pPr>
      <w:bookmarkStart w:id="14" w:name="_Toc1330"/>
      <w:bookmarkStart w:id="15" w:name="_Toc5274"/>
      <w:r>
        <w:rPr>
          <w:rFonts w:hint="eastAsia"/>
        </w:rPr>
        <w:t>平台定位与目标</w:t>
      </w:r>
      <w:bookmarkEnd w:id="14"/>
      <w:bookmarkEnd w:id="15"/>
    </w:p>
    <w:p w14:paraId="21574097">
      <w:pPr>
        <w:pStyle w:val="15"/>
      </w:pPr>
      <w:r>
        <w:rPr>
          <w:rFonts w:hint="eastAsia"/>
        </w:rPr>
        <w:t>平台定位为云终端集中运维管理解决方案，目标是提高运维效率，降低人力成本，缩短故障处理时间，保障业务连续性，确保系统稳定可靠运行。</w:t>
      </w:r>
    </w:p>
    <w:p w14:paraId="2B55AE8F">
      <w:pPr>
        <w:pStyle w:val="14"/>
        <w:spacing w:before="326" w:after="326"/>
        <w:rPr>
          <w:rFonts w:hint="eastAsia"/>
        </w:rPr>
      </w:pPr>
      <w:bookmarkStart w:id="16" w:name="_Toc19919"/>
      <w:bookmarkStart w:id="17" w:name="_Toc7713"/>
      <w:r>
        <w:rPr>
          <w:rFonts w:hint="eastAsia"/>
        </w:rPr>
        <w:t>总体架构要求</w:t>
      </w:r>
      <w:bookmarkEnd w:id="16"/>
      <w:bookmarkEnd w:id="17"/>
    </w:p>
    <w:p w14:paraId="1116654A">
      <w:pPr>
        <w:pStyle w:val="15"/>
        <w:rPr>
          <w:rFonts w:hint="default"/>
          <w:lang w:val="en-US"/>
        </w:rPr>
      </w:pPr>
      <w:r>
        <w:rPr>
          <w:rFonts w:hint="eastAsia"/>
        </w:rPr>
        <w:t>采用</w:t>
      </w:r>
      <w:r>
        <w:t xml:space="preserve"> B/S </w:t>
      </w:r>
      <w:r>
        <w:rPr>
          <w:rFonts w:hint="eastAsia"/>
        </w:rPr>
        <w:t>架构，</w:t>
      </w:r>
      <w:r>
        <w:rPr>
          <w:rFonts w:hint="eastAsia"/>
          <w:lang w:val="en-US" w:eastAsia="zh-CN"/>
        </w:rPr>
        <w:t>平台由集中管理端和客户端组成，集中管理商</w:t>
      </w:r>
      <w:r>
        <w:rPr>
          <w:rFonts w:hint="eastAsia"/>
        </w:rPr>
        <w:t>安装在服务器上，</w:t>
      </w:r>
      <w:r>
        <w:rPr>
          <w:rFonts w:hint="eastAsia"/>
          <w:lang w:val="en-US" w:eastAsia="zh-CN"/>
        </w:rPr>
        <w:t>客户端安装在云终端上。通过管理端的</w:t>
      </w:r>
      <w:r>
        <w:t xml:space="preserve"> Web </w:t>
      </w:r>
      <w:r>
        <w:rPr>
          <w:rFonts w:hint="eastAsia"/>
        </w:rPr>
        <w:t>界面实现集中式的运维管理模式，支持多终端接入和多用户协作。</w:t>
      </w:r>
    </w:p>
    <w:p w14:paraId="23388A59">
      <w:pPr>
        <w:pStyle w:val="14"/>
        <w:spacing w:before="326" w:after="326"/>
        <w:rPr>
          <w:rFonts w:hint="eastAsia"/>
        </w:rPr>
      </w:pPr>
      <w:bookmarkStart w:id="18" w:name="_Toc28736"/>
      <w:bookmarkStart w:id="19" w:name="_Toc2266"/>
      <w:r>
        <w:rPr>
          <w:rFonts w:hint="eastAsia"/>
        </w:rPr>
        <w:t>遵循标准与规范要求</w:t>
      </w:r>
      <w:bookmarkEnd w:id="18"/>
      <w:bookmarkEnd w:id="19"/>
    </w:p>
    <w:p w14:paraId="4B20303A">
      <w:pPr>
        <w:pStyle w:val="15"/>
      </w:pPr>
      <w:r>
        <w:rPr>
          <w:rFonts w:hint="eastAsia"/>
        </w:rPr>
        <w:t>遵循国家相关法律法规和信息安全标准，确保平台的合规性和安全性。</w:t>
      </w:r>
    </w:p>
    <w:p w14:paraId="2CE70E3E">
      <w:pPr>
        <w:pStyle w:val="14"/>
        <w:spacing w:before="326" w:after="326"/>
        <w:rPr>
          <w:rFonts w:hint="eastAsia"/>
        </w:rPr>
      </w:pPr>
      <w:bookmarkStart w:id="20" w:name="_Toc4847"/>
      <w:bookmarkStart w:id="21" w:name="_Toc23760"/>
      <w:r>
        <w:rPr>
          <w:rFonts w:hint="eastAsia"/>
        </w:rPr>
        <w:t>信创生态兼容性要求</w:t>
      </w:r>
      <w:bookmarkEnd w:id="20"/>
      <w:bookmarkEnd w:id="21"/>
    </w:p>
    <w:p w14:paraId="371A2CF3">
      <w:pPr>
        <w:pStyle w:val="15"/>
      </w:pPr>
      <w:r>
        <w:rPr>
          <w:rFonts w:hint="eastAsia"/>
          <w:lang w:val="en-US" w:eastAsia="zh-CN"/>
        </w:rPr>
        <w:t>应</w:t>
      </w:r>
      <w:r>
        <w:rPr>
          <w:rFonts w:hint="eastAsia"/>
        </w:rPr>
        <w:t>与国产操作系统、国产芯片及国产数据库等信创产品兼容，满足信创环境下的运维需求。</w:t>
      </w:r>
    </w:p>
    <w:p w14:paraId="023B4A9C">
      <w:pPr>
        <w:pStyle w:val="14"/>
        <w:spacing w:before="326" w:after="326"/>
        <w:rPr>
          <w:rFonts w:hint="eastAsia"/>
        </w:rPr>
      </w:pPr>
      <w:bookmarkStart w:id="22" w:name="_Toc18047"/>
      <w:bookmarkStart w:id="23" w:name="_Toc28748"/>
      <w:r>
        <w:rPr>
          <w:rFonts w:hint="eastAsia"/>
        </w:rPr>
        <w:t>平台安全总体要求</w:t>
      </w:r>
      <w:bookmarkEnd w:id="22"/>
      <w:bookmarkEnd w:id="23"/>
    </w:p>
    <w:p w14:paraId="37A9FE77">
      <w:pPr>
        <w:pStyle w:val="15"/>
      </w:pPr>
      <w:r>
        <w:t>建立完善的安全体系，包括身份认证、权限控制、数据加密、安全审计等，保障平台及数据的安全性，防止未授权访问和数据泄露。</w:t>
      </w:r>
    </w:p>
    <w:p w14:paraId="0F93F321">
      <w:pPr>
        <w:pStyle w:val="18"/>
        <w:spacing w:before="326" w:after="326"/>
        <w:rPr>
          <w:rFonts w:hint="eastAsia" w:cs="黑体"/>
          <w:lang w:bidi="ar"/>
        </w:rPr>
      </w:pPr>
      <w:bookmarkStart w:id="24" w:name="_Toc13038"/>
      <w:bookmarkStart w:id="25" w:name="_Toc7593"/>
      <w:r>
        <w:rPr>
          <w:rFonts w:hint="eastAsia" w:cs="黑体"/>
          <w:lang w:bidi="ar"/>
        </w:rPr>
        <w:t>平台技术架构要求</w:t>
      </w:r>
      <w:bookmarkEnd w:id="24"/>
      <w:bookmarkEnd w:id="25"/>
    </w:p>
    <w:p w14:paraId="39E2DF94">
      <w:pPr>
        <w:pStyle w:val="14"/>
        <w:spacing w:before="326" w:after="326"/>
      </w:pPr>
      <w:bookmarkStart w:id="26" w:name="_Toc8857"/>
      <w:bookmarkStart w:id="27" w:name="_Toc17447"/>
      <w:r>
        <w:rPr>
          <w:rFonts w:hint="eastAsia"/>
        </w:rPr>
        <w:t>分层架构模型</w:t>
      </w:r>
      <w:bookmarkEnd w:id="26"/>
      <w:bookmarkEnd w:id="27"/>
    </w:p>
    <w:p w14:paraId="63DC623A">
      <w:pPr>
        <w:pStyle w:val="15"/>
        <w:rPr>
          <w:rFonts w:hint="eastAsia"/>
        </w:rPr>
      </w:pPr>
      <w:r>
        <w:rPr>
          <w:rFonts w:hint="eastAsia"/>
        </w:rPr>
        <w:t>平台可分为基础资源层、数据层、平台层、应用层和展示层。</w:t>
      </w:r>
    </w:p>
    <w:p w14:paraId="4FA7F925">
      <w:pPr>
        <w:pStyle w:val="19"/>
      </w:pPr>
      <w:r>
        <w:rPr>
          <w:rFonts w:hint="eastAsia"/>
        </w:rPr>
        <w:t>展示层：为用户提供友好的</w:t>
      </w:r>
      <w:r>
        <w:t xml:space="preserve"> Web </w:t>
      </w:r>
      <w:r>
        <w:rPr>
          <w:rFonts w:hint="eastAsia"/>
        </w:rPr>
        <w:t>界面，实现用户与平台的交互，包括登录、操作、数据展示等功能。</w:t>
      </w:r>
    </w:p>
    <w:p w14:paraId="7A0DEC1C">
      <w:pPr>
        <w:pStyle w:val="19"/>
      </w:pPr>
      <w:r>
        <w:rPr>
          <w:rFonts w:hint="eastAsia"/>
        </w:rPr>
        <w:t>应用层：集成客服管理、工单管理、远程协助、日志管理、系统设置等核心应用功能，处理业务逻辑。</w:t>
      </w:r>
    </w:p>
    <w:p w14:paraId="0327EF0D">
      <w:pPr>
        <w:pStyle w:val="19"/>
      </w:pPr>
      <w:r>
        <w:rPr>
          <w:rFonts w:hint="eastAsia"/>
        </w:rPr>
        <w:t>平台层：提供基础服务支撑，如权限管理、消息通知、任务调度等，保障应用层的稳定运行。</w:t>
      </w:r>
    </w:p>
    <w:p w14:paraId="2E0A8962">
      <w:pPr>
        <w:pStyle w:val="19"/>
      </w:pPr>
      <w:r>
        <w:rPr>
          <w:rFonts w:hint="eastAsia"/>
        </w:rPr>
        <w:t>数据层：负责数据的存储和管理，包括用户数据、工单数据、日志数据等，采用安全可靠的数据库技术，确保数据的完整性和一致性。</w:t>
      </w:r>
    </w:p>
    <w:p w14:paraId="65454F44">
      <w:pPr>
        <w:pStyle w:val="19"/>
      </w:pPr>
      <w:r>
        <w:rPr>
          <w:rFonts w:hint="eastAsia"/>
        </w:rPr>
        <w:t>基础资源层：包括服务器、存储设备、网络设备等基础设施，为平台提供计算、存储和网络资源支持。</w:t>
      </w:r>
    </w:p>
    <w:p w14:paraId="7FF095B0">
      <w:pPr>
        <w:pStyle w:val="14"/>
        <w:spacing w:before="326" w:after="326"/>
        <w:rPr>
          <w:rFonts w:hint="eastAsia"/>
          <w:lang w:bidi="ar"/>
        </w:rPr>
      </w:pPr>
      <w:bookmarkStart w:id="28" w:name="_Toc24674"/>
      <w:bookmarkStart w:id="29" w:name="_Toc2073"/>
      <w:r>
        <w:rPr>
          <w:rFonts w:hint="eastAsia"/>
          <w:lang w:bidi="ar"/>
        </w:rPr>
        <w:t>网络架构要求</w:t>
      </w:r>
      <w:bookmarkEnd w:id="28"/>
      <w:bookmarkEnd w:id="29"/>
    </w:p>
    <w:p w14:paraId="4BAB7A79">
      <w:pPr>
        <w:pStyle w:val="15"/>
      </w:pPr>
      <w:r>
        <w:rPr>
          <w:rFonts w:hint="eastAsia"/>
        </w:rPr>
        <w:t>采用稳定可靠的网络架构，支持局域网和广域网接入，确保远程协助和数据传输的稳定性和高效性。配置合理的网络安全设备，如防火墙、入侵检测系统等，保障网络安全。</w:t>
      </w:r>
    </w:p>
    <w:p w14:paraId="0C863F6A">
      <w:pPr>
        <w:pStyle w:val="14"/>
        <w:spacing w:before="326" w:after="326"/>
        <w:rPr>
          <w:rFonts w:hint="eastAsia"/>
          <w:lang w:bidi="ar"/>
        </w:rPr>
      </w:pPr>
      <w:bookmarkStart w:id="30" w:name="_Toc3187"/>
      <w:bookmarkStart w:id="31" w:name="_Toc15769"/>
      <w:r>
        <w:rPr>
          <w:rFonts w:hint="eastAsia"/>
          <w:lang w:bidi="ar"/>
        </w:rPr>
        <w:t>高可用与高可靠要求</w:t>
      </w:r>
      <w:bookmarkEnd w:id="30"/>
      <w:bookmarkEnd w:id="31"/>
    </w:p>
    <w:p w14:paraId="153B759D">
      <w:pPr>
        <w:pStyle w:val="15"/>
      </w:pPr>
      <w:r>
        <w:rPr>
          <w:rFonts w:hint="eastAsia"/>
        </w:rPr>
        <w:t>实现主服务器数据的实时同步与备份，当主服务器发生故障时，能够无缝切换到备份服务器，切换时间应小于</w:t>
      </w:r>
      <w:r>
        <w:t xml:space="preserve"> [</w:t>
      </w:r>
      <w:r>
        <w:rPr>
          <w:rFonts w:hint="eastAsia"/>
        </w:rPr>
        <w:t>5</w:t>
      </w:r>
      <w:r>
        <w:t xml:space="preserve">] </w:t>
      </w:r>
      <w:r>
        <w:rPr>
          <w:rFonts w:hint="eastAsia"/>
        </w:rPr>
        <w:t>分钟，确保服务中断时间最短，数据不丢失。</w:t>
      </w:r>
    </w:p>
    <w:p w14:paraId="251BD30A">
      <w:pPr>
        <w:pStyle w:val="14"/>
        <w:spacing w:before="326" w:after="326"/>
        <w:rPr>
          <w:rFonts w:hint="eastAsia"/>
          <w:lang w:bidi="ar"/>
        </w:rPr>
      </w:pPr>
      <w:bookmarkStart w:id="32" w:name="_Toc27525"/>
      <w:bookmarkStart w:id="33" w:name="_Toc27506"/>
      <w:r>
        <w:rPr>
          <w:rFonts w:hint="eastAsia"/>
          <w:lang w:bidi="ar"/>
        </w:rPr>
        <w:t>可扩展性要求</w:t>
      </w:r>
      <w:bookmarkEnd w:id="32"/>
      <w:bookmarkEnd w:id="33"/>
    </w:p>
    <w:p w14:paraId="377BF9A7">
      <w:pPr>
        <w:pStyle w:val="15"/>
      </w:pPr>
      <w:r>
        <w:rPr>
          <w:rFonts w:hint="eastAsia"/>
        </w:rPr>
        <w:t>平台架构应具备良好的可扩展性，能够根据业务需求灵活扩展功能模块和硬件资源，支持新设备、新系统的接入和集成。</w:t>
      </w:r>
    </w:p>
    <w:p w14:paraId="2A255F66">
      <w:pPr>
        <w:pStyle w:val="14"/>
        <w:spacing w:before="326" w:after="326"/>
        <w:rPr>
          <w:rFonts w:hint="eastAsia"/>
          <w:lang w:bidi="ar"/>
        </w:rPr>
      </w:pPr>
      <w:bookmarkStart w:id="34" w:name="_Toc13275"/>
      <w:bookmarkStart w:id="35" w:name="_Toc13788"/>
      <w:r>
        <w:rPr>
          <w:rFonts w:hint="eastAsia"/>
          <w:lang w:bidi="ar"/>
        </w:rPr>
        <w:t>开放性与集成性要求</w:t>
      </w:r>
      <w:bookmarkEnd w:id="34"/>
      <w:bookmarkEnd w:id="35"/>
    </w:p>
    <w:p w14:paraId="76C99CD3">
      <w:pPr>
        <w:pStyle w:val="15"/>
      </w:pPr>
      <w:r>
        <w:rPr>
          <w:rFonts w:hint="eastAsia"/>
        </w:rPr>
        <w:t>提供开放的接口和标准，支持与第三方系统（如监控系统、资产管理系统等）进行集成，实现数据共享和协同工作。</w:t>
      </w:r>
    </w:p>
    <w:p w14:paraId="2F924383">
      <w:pPr>
        <w:pStyle w:val="18"/>
        <w:spacing w:before="326" w:after="326"/>
        <w:rPr>
          <w:rFonts w:hint="eastAsia" w:cs="黑体"/>
          <w:lang w:bidi="ar"/>
        </w:rPr>
      </w:pPr>
      <w:bookmarkStart w:id="36" w:name="_Toc11630"/>
      <w:bookmarkStart w:id="37" w:name="_Toc27751"/>
      <w:r>
        <w:rPr>
          <w:rFonts w:hint="eastAsia" w:cs="黑体"/>
          <w:lang w:bidi="ar"/>
        </w:rPr>
        <w:t>平台功能要求</w:t>
      </w:r>
      <w:bookmarkEnd w:id="36"/>
      <w:bookmarkEnd w:id="37"/>
    </w:p>
    <w:p w14:paraId="1934D1FB">
      <w:pPr>
        <w:pStyle w:val="14"/>
        <w:spacing w:before="326" w:after="326"/>
        <w:rPr>
          <w:rFonts w:hint="eastAsia"/>
          <w:lang w:bidi="ar"/>
        </w:rPr>
      </w:pPr>
      <w:bookmarkStart w:id="38" w:name="_Toc2614"/>
      <w:bookmarkStart w:id="39" w:name="_Toc1924"/>
      <w:r>
        <w:rPr>
          <w:rFonts w:hint="eastAsia"/>
          <w:lang w:val="en-US" w:eastAsia="zh-CN" w:bidi="ar"/>
        </w:rPr>
        <w:t>终端</w:t>
      </w:r>
      <w:r>
        <w:rPr>
          <w:rFonts w:hint="eastAsia"/>
          <w:lang w:bidi="ar"/>
        </w:rPr>
        <w:t>管理</w:t>
      </w:r>
      <w:bookmarkEnd w:id="38"/>
      <w:bookmarkEnd w:id="39"/>
    </w:p>
    <w:p w14:paraId="4FFF556D">
      <w:pPr>
        <w:pStyle w:val="19"/>
        <w:numPr>
          <w:ilvl w:val="0"/>
          <w:numId w:val="4"/>
        </w:numPr>
        <w:bidi w:val="0"/>
        <w:ind w:left="0" w:leftChars="0" w:firstLine="482" w:firstLineChars="0"/>
        <w:rPr>
          <w:rFonts w:hint="eastAsia"/>
        </w:rPr>
      </w:pPr>
      <w:r>
        <w:rPr>
          <w:rFonts w:hint="eastAsia"/>
        </w:rPr>
        <w:t>系统应支持对信创环境中各类终端设备进行集中管理，包括但不限于台式机、笔记本、移动终端、虚拟终端等。</w:t>
      </w:r>
    </w:p>
    <w:p w14:paraId="62130710">
      <w:pPr>
        <w:pStyle w:val="19"/>
        <w:numPr>
          <w:ilvl w:val="0"/>
          <w:numId w:val="4"/>
        </w:numPr>
        <w:bidi w:val="0"/>
        <w:ind w:left="0" w:leftChars="0" w:firstLine="482" w:firstLineChars="0"/>
        <w:rPr>
          <w:rFonts w:hint="eastAsia"/>
        </w:rPr>
      </w:pPr>
      <w:r>
        <w:rPr>
          <w:rFonts w:hint="eastAsia"/>
        </w:rPr>
        <w:t>终端管理功能应包括终端设备的注册、识别、信息采集、运行状态监控、资产动态管理及操作日志记录。</w:t>
      </w:r>
    </w:p>
    <w:p w14:paraId="42DC4B22">
      <w:pPr>
        <w:pStyle w:val="19"/>
        <w:numPr>
          <w:ilvl w:val="0"/>
          <w:numId w:val="4"/>
        </w:numPr>
        <w:bidi w:val="0"/>
        <w:ind w:left="0" w:leftChars="0" w:firstLine="482" w:firstLineChars="0"/>
        <w:rPr>
          <w:rFonts w:hint="eastAsia"/>
        </w:rPr>
      </w:pPr>
      <w:r>
        <w:rPr>
          <w:rFonts w:hint="eastAsia"/>
        </w:rPr>
        <w:t>系统应支持远程策略下发及终端配置管理，确保终端设备符合统一的管理规范。</w:t>
      </w:r>
    </w:p>
    <w:p w14:paraId="04ECDC7B">
      <w:pPr>
        <w:pStyle w:val="19"/>
        <w:numPr>
          <w:ilvl w:val="0"/>
          <w:numId w:val="4"/>
        </w:numPr>
        <w:bidi w:val="0"/>
        <w:ind w:left="0" w:leftChars="0" w:firstLine="482" w:firstLineChars="0"/>
        <w:rPr>
          <w:rFonts w:hint="eastAsia"/>
        </w:rPr>
      </w:pPr>
      <w:r>
        <w:rPr>
          <w:rFonts w:hint="eastAsia"/>
        </w:rPr>
        <w:t>系统应具备终端行为分析能力，以便及时发现异常使用行为。</w:t>
      </w:r>
    </w:p>
    <w:p w14:paraId="7C48E6AB">
      <w:pPr>
        <w:pStyle w:val="19"/>
        <w:numPr>
          <w:ilvl w:val="0"/>
          <w:numId w:val="4"/>
        </w:numPr>
        <w:bidi w:val="0"/>
        <w:ind w:left="0" w:leftChars="0" w:firstLine="482" w:firstLineChars="0"/>
        <w:rPr>
          <w:rFonts w:hint="eastAsia"/>
        </w:rPr>
      </w:pPr>
      <w:r>
        <w:rPr>
          <w:rFonts w:hint="eastAsia"/>
        </w:rPr>
        <w:t>终端管理功能应支持终端的远程操作和软件安装，便于统一运维与维护。</w:t>
      </w:r>
    </w:p>
    <w:p w14:paraId="5A682C4F">
      <w:pPr>
        <w:pStyle w:val="19"/>
        <w:numPr>
          <w:ilvl w:val="0"/>
          <w:numId w:val="4"/>
        </w:numPr>
        <w:bidi w:val="0"/>
        <w:ind w:left="0" w:leftChars="0" w:firstLine="482" w:firstLineChars="0"/>
        <w:rPr>
          <w:rFonts w:hint="eastAsia"/>
        </w:rPr>
      </w:pPr>
      <w:r>
        <w:rPr>
          <w:rFonts w:hint="eastAsia"/>
        </w:rPr>
        <w:t>系统应可对终端设备进行安全合规检测，包括系统版本控制、补丁状态、安全策略执行情况等。</w:t>
      </w:r>
    </w:p>
    <w:p w14:paraId="11D30B0A">
      <w:pPr>
        <w:pStyle w:val="19"/>
        <w:numPr>
          <w:ilvl w:val="0"/>
          <w:numId w:val="4"/>
        </w:numPr>
        <w:bidi w:val="0"/>
        <w:ind w:left="0" w:leftChars="0" w:firstLine="482" w:firstLineChars="0"/>
      </w:pPr>
      <w:r>
        <w:rPr>
          <w:rFonts w:hint="eastAsia"/>
        </w:rPr>
        <w:t>系统应提供包括在线状态、故障状态、硬件信息</w:t>
      </w:r>
      <w:r>
        <w:rPr>
          <w:rFonts w:hint="eastAsia"/>
          <w:lang w:val="en-US" w:eastAsia="zh-CN"/>
        </w:rPr>
        <w:t>和其他</w:t>
      </w:r>
      <w:r>
        <w:rPr>
          <w:rFonts w:hint="eastAsia"/>
        </w:rPr>
        <w:t>信息的可视化展示功能，</w:t>
      </w:r>
      <w:r>
        <w:rPr>
          <w:rFonts w:hint="eastAsia"/>
          <w:lang w:val="en-US" w:eastAsia="zh-CN"/>
        </w:rPr>
        <w:t>能</w:t>
      </w:r>
      <w:r>
        <w:rPr>
          <w:rFonts w:hint="eastAsia"/>
        </w:rPr>
        <w:t>实时监控终端设备的状态</w:t>
      </w:r>
      <w:r>
        <w:rPr>
          <w:rFonts w:hint="eastAsia"/>
          <w:lang w:eastAsia="zh-CN"/>
        </w:rPr>
        <w:t>。</w:t>
      </w:r>
    </w:p>
    <w:p w14:paraId="30147FE6">
      <w:pPr>
        <w:pStyle w:val="14"/>
        <w:spacing w:before="326" w:after="326"/>
        <w:rPr>
          <w:lang w:bidi="ar"/>
        </w:rPr>
      </w:pPr>
      <w:bookmarkStart w:id="40" w:name="_Toc4503"/>
      <w:bookmarkStart w:id="41" w:name="_Toc15258"/>
      <w:r>
        <w:rPr>
          <w:rFonts w:hint="eastAsia"/>
          <w:lang w:val="en-US" w:eastAsia="zh-CN" w:bidi="ar"/>
        </w:rPr>
        <w:t>工单管理</w:t>
      </w:r>
      <w:bookmarkEnd w:id="40"/>
      <w:bookmarkEnd w:id="41"/>
    </w:p>
    <w:p w14:paraId="063DB3F2">
      <w:pPr>
        <w:pStyle w:val="19"/>
        <w:numPr>
          <w:ilvl w:val="0"/>
          <w:numId w:val="5"/>
        </w:numPr>
        <w:bidi w:val="0"/>
        <w:ind w:left="0" w:leftChars="0" w:firstLine="482" w:firstLineChars="0"/>
        <w:rPr>
          <w:rFonts w:hint="default"/>
          <w:lang w:val="en-US" w:eastAsia="zh-CN"/>
        </w:rPr>
      </w:pPr>
      <w:r>
        <w:rPr>
          <w:rFonts w:hint="default"/>
          <w:lang w:val="en-US" w:eastAsia="zh-CN"/>
        </w:rPr>
        <w:t>系统应支持对运维工作中产生的服务请求、故障事件、变更申请等进行工单管理。</w:t>
      </w:r>
    </w:p>
    <w:p w14:paraId="06899DF4">
      <w:pPr>
        <w:pStyle w:val="19"/>
        <w:numPr>
          <w:ilvl w:val="0"/>
          <w:numId w:val="5"/>
        </w:numPr>
        <w:bidi w:val="0"/>
        <w:ind w:left="0" w:leftChars="0" w:firstLine="482" w:firstLineChars="0"/>
        <w:rPr>
          <w:rFonts w:hint="default"/>
          <w:lang w:val="en-US" w:eastAsia="zh-CN"/>
        </w:rPr>
      </w:pPr>
      <w:r>
        <w:rPr>
          <w:rFonts w:hint="default"/>
          <w:lang w:val="en-US" w:eastAsia="zh-CN"/>
        </w:rPr>
        <w:t>工单管理应包括创建、分配、处理、跟踪、关闭和归档等全生命周期管理流程。</w:t>
      </w:r>
    </w:p>
    <w:p w14:paraId="7D0B0C88">
      <w:pPr>
        <w:pStyle w:val="19"/>
        <w:numPr>
          <w:ilvl w:val="0"/>
          <w:numId w:val="5"/>
        </w:numPr>
        <w:bidi w:val="0"/>
        <w:ind w:left="0" w:leftChars="0" w:firstLine="482" w:firstLineChars="0"/>
        <w:rPr>
          <w:rFonts w:hint="default"/>
          <w:lang w:val="en-US" w:eastAsia="zh-CN"/>
        </w:rPr>
      </w:pPr>
      <w:r>
        <w:rPr>
          <w:rFonts w:hint="default"/>
          <w:lang w:val="en-US" w:eastAsia="zh-CN"/>
        </w:rPr>
        <w:t>系统应支持对工单设置优先级，以保证紧急或重要事件的高效处理。</w:t>
      </w:r>
    </w:p>
    <w:p w14:paraId="21D0D806">
      <w:pPr>
        <w:pStyle w:val="19"/>
        <w:numPr>
          <w:ilvl w:val="0"/>
          <w:numId w:val="5"/>
        </w:numPr>
        <w:bidi w:val="0"/>
        <w:ind w:left="0" w:leftChars="0" w:firstLine="482" w:firstLineChars="0"/>
        <w:rPr>
          <w:rFonts w:hint="default"/>
          <w:lang w:val="en-US" w:eastAsia="zh-CN"/>
        </w:rPr>
      </w:pPr>
      <w:r>
        <w:rPr>
          <w:rFonts w:hint="default"/>
          <w:lang w:val="en-US" w:eastAsia="zh-CN"/>
        </w:rPr>
        <w:t>系统应对工单状态的变更进行记录，确保事件处理过程的可追溯性和可审计性。</w:t>
      </w:r>
    </w:p>
    <w:p w14:paraId="09318536">
      <w:pPr>
        <w:pStyle w:val="19"/>
        <w:numPr>
          <w:ilvl w:val="0"/>
          <w:numId w:val="5"/>
        </w:numPr>
        <w:bidi w:val="0"/>
        <w:ind w:left="0" w:leftChars="0" w:firstLine="482" w:firstLineChars="0"/>
        <w:rPr>
          <w:rFonts w:hint="default"/>
          <w:lang w:val="en-US" w:eastAsia="zh-CN"/>
        </w:rPr>
      </w:pPr>
      <w:r>
        <w:rPr>
          <w:rFonts w:hint="default"/>
          <w:lang w:val="en-US" w:eastAsia="zh-CN"/>
        </w:rPr>
        <w:t>系统应提供工单处理时效提醒功能，确保运维任务按时完成。</w:t>
      </w:r>
    </w:p>
    <w:p w14:paraId="5AEB5CB4">
      <w:pPr>
        <w:pStyle w:val="19"/>
        <w:numPr>
          <w:ilvl w:val="0"/>
          <w:numId w:val="5"/>
        </w:numPr>
        <w:bidi w:val="0"/>
        <w:ind w:left="0" w:leftChars="0" w:firstLine="482" w:firstLineChars="0"/>
        <w:rPr>
          <w:rFonts w:hint="default"/>
          <w:lang w:val="en-US" w:eastAsia="zh-CN"/>
        </w:rPr>
      </w:pPr>
      <w:r>
        <w:rPr>
          <w:rFonts w:hint="default"/>
          <w:lang w:val="en-US" w:eastAsia="zh-CN"/>
        </w:rPr>
        <w:t>工单可由系统自动触发、人工提交或由第三方系统集成导入。</w:t>
      </w:r>
    </w:p>
    <w:p w14:paraId="2AE130CF">
      <w:pPr>
        <w:pStyle w:val="19"/>
        <w:numPr>
          <w:ilvl w:val="0"/>
          <w:numId w:val="5"/>
        </w:numPr>
        <w:bidi w:val="0"/>
        <w:ind w:left="0" w:leftChars="0" w:firstLine="482" w:firstLineChars="0"/>
        <w:rPr>
          <w:rFonts w:hint="default"/>
          <w:lang w:val="en-US" w:eastAsia="zh-CN"/>
        </w:rPr>
      </w:pPr>
      <w:r>
        <w:rPr>
          <w:rFonts w:hint="default"/>
          <w:lang w:val="en-US" w:eastAsia="zh-CN"/>
        </w:rPr>
        <w:t>工单管理应具备与知识库、服务目录、资产管理系统等进行数据交互的能力，实现运维服务的标准化与智能化。</w:t>
      </w:r>
    </w:p>
    <w:p w14:paraId="3EAD2A62">
      <w:pPr>
        <w:pStyle w:val="14"/>
        <w:spacing w:before="326" w:after="326"/>
        <w:rPr>
          <w:lang w:bidi="ar"/>
        </w:rPr>
      </w:pPr>
      <w:bookmarkStart w:id="42" w:name="_Toc10674"/>
      <w:bookmarkStart w:id="43" w:name="_Toc21509"/>
      <w:r>
        <w:rPr>
          <w:rFonts w:hint="eastAsia"/>
          <w:lang w:val="en-US" w:eastAsia="zh-CN" w:bidi="ar"/>
        </w:rPr>
        <w:t>用户管理</w:t>
      </w:r>
      <w:bookmarkEnd w:id="42"/>
      <w:bookmarkEnd w:id="43"/>
    </w:p>
    <w:p w14:paraId="1AF86F4E">
      <w:pPr>
        <w:pStyle w:val="19"/>
        <w:numPr>
          <w:ilvl w:val="0"/>
          <w:numId w:val="6"/>
        </w:numPr>
        <w:bidi w:val="0"/>
        <w:ind w:left="0" w:leftChars="0" w:firstLine="482" w:firstLineChars="0"/>
        <w:rPr>
          <w:rFonts w:hint="eastAsia"/>
        </w:rPr>
      </w:pPr>
      <w:r>
        <w:rPr>
          <w:rFonts w:hint="eastAsia"/>
        </w:rPr>
        <w:t>系统应支持对平台用户的集中管理，包括用户身份的创建、修改、删除、禁用等操作。</w:t>
      </w:r>
    </w:p>
    <w:p w14:paraId="436A86D5">
      <w:pPr>
        <w:pStyle w:val="19"/>
        <w:numPr>
          <w:ilvl w:val="0"/>
          <w:numId w:val="6"/>
        </w:numPr>
        <w:bidi w:val="0"/>
        <w:ind w:left="0" w:leftChars="0" w:firstLine="482" w:firstLineChars="0"/>
        <w:rPr>
          <w:rFonts w:hint="eastAsia"/>
        </w:rPr>
      </w:pPr>
      <w:r>
        <w:rPr>
          <w:rFonts w:hint="eastAsia"/>
        </w:rPr>
        <w:t>系统应实现用户角色的分级管理，明确管理员、运维人员、审计人员和普通用户等不同角色的权限范围。</w:t>
      </w:r>
    </w:p>
    <w:p w14:paraId="1231C802">
      <w:pPr>
        <w:pStyle w:val="19"/>
        <w:numPr>
          <w:ilvl w:val="0"/>
          <w:numId w:val="6"/>
        </w:numPr>
        <w:bidi w:val="0"/>
        <w:ind w:left="0" w:leftChars="0" w:firstLine="482" w:firstLineChars="0"/>
        <w:rPr>
          <w:rFonts w:hint="eastAsia"/>
        </w:rPr>
      </w:pPr>
      <w:r>
        <w:rPr>
          <w:rFonts w:hint="eastAsia"/>
        </w:rPr>
        <w:t>系统应对用户进行访问控制，确保用户仅能访问其权限范围内的资源和功能模块。</w:t>
      </w:r>
    </w:p>
    <w:p w14:paraId="5758F7E6">
      <w:pPr>
        <w:pStyle w:val="19"/>
        <w:numPr>
          <w:ilvl w:val="0"/>
          <w:numId w:val="6"/>
        </w:numPr>
        <w:bidi w:val="0"/>
        <w:ind w:left="0" w:leftChars="0" w:firstLine="482" w:firstLineChars="0"/>
        <w:rPr>
          <w:rFonts w:hint="eastAsia"/>
        </w:rPr>
      </w:pPr>
      <w:r>
        <w:rPr>
          <w:rFonts w:hint="eastAsia"/>
        </w:rPr>
        <w:t>系统应具备用户账号与权限的生命周期管理能力，支持用户状态变更的记录与审计。</w:t>
      </w:r>
    </w:p>
    <w:p w14:paraId="00FE4E5F">
      <w:pPr>
        <w:pStyle w:val="19"/>
        <w:numPr>
          <w:ilvl w:val="0"/>
          <w:numId w:val="6"/>
        </w:numPr>
        <w:bidi w:val="0"/>
        <w:ind w:left="0" w:leftChars="0" w:firstLine="482" w:firstLineChars="0"/>
      </w:pPr>
      <w:r>
        <w:rPr>
          <w:rFonts w:hint="eastAsia"/>
        </w:rPr>
        <w:t>用户管理功能应保障用户操作行为的可追溯性，确保运维平台符合国家信息安全相关标准要求。</w:t>
      </w:r>
    </w:p>
    <w:p w14:paraId="60878802">
      <w:pPr>
        <w:pStyle w:val="14"/>
        <w:spacing w:before="326" w:after="326"/>
        <w:rPr>
          <w:color w:val="0000FF"/>
          <w:lang w:bidi="ar"/>
        </w:rPr>
      </w:pPr>
      <w:bookmarkStart w:id="44" w:name="_Toc86"/>
      <w:bookmarkStart w:id="45" w:name="_Toc21990"/>
      <w:r>
        <w:rPr>
          <w:rFonts w:hint="eastAsia"/>
          <w:color w:val="0000FF"/>
          <w:lang w:val="en-US" w:eastAsia="zh-CN" w:bidi="ar"/>
        </w:rPr>
        <w:t>知识管理</w:t>
      </w:r>
      <w:bookmarkEnd w:id="44"/>
    </w:p>
    <w:p w14:paraId="2A9FA851">
      <w:pPr>
        <w:pStyle w:val="19"/>
        <w:keepNext w:val="0"/>
        <w:keepLines w:val="0"/>
        <w:pageBreakBefore w:val="0"/>
        <w:widowControl w:val="0"/>
        <w:numPr>
          <w:ilvl w:val="0"/>
          <w:numId w:val="7"/>
        </w:numPr>
        <w:kinsoku/>
        <w:wordWrap/>
        <w:overflowPunct/>
        <w:topLinePunct w:val="0"/>
        <w:autoSpaceDE/>
        <w:autoSpaceDN/>
        <w:bidi w:val="0"/>
        <w:adjustRightInd/>
        <w:snapToGrid/>
        <w:ind w:left="0" w:leftChars="0" w:firstLine="482" w:firstLineChars="0"/>
        <w:textAlignment w:val="auto"/>
      </w:pPr>
      <w:r>
        <w:t>系统应提供统一的知识库管理功能，支持运维知识的采集、存储、检索、更新与共享，提升运维知识资产的复用效率。</w:t>
      </w:r>
    </w:p>
    <w:p w14:paraId="2847F6D1">
      <w:pPr>
        <w:pStyle w:val="19"/>
        <w:numPr>
          <w:ilvl w:val="0"/>
          <w:numId w:val="7"/>
        </w:numPr>
        <w:bidi w:val="0"/>
      </w:pPr>
      <w:r>
        <w:t>知识库应支持知识的版本管理和变更记录，以确保知识的追溯性与安全性。</w:t>
      </w:r>
    </w:p>
    <w:p w14:paraId="4045E882">
      <w:pPr>
        <w:pStyle w:val="19"/>
        <w:numPr>
          <w:ilvl w:val="0"/>
          <w:numId w:val="7"/>
        </w:numPr>
        <w:bidi w:val="0"/>
      </w:pPr>
      <w:r>
        <w:t>系统应支持知识的生命周期管理，包括发布、生效、作废、归档等状态管理功能。</w:t>
      </w:r>
    </w:p>
    <w:p w14:paraId="56544C21">
      <w:pPr>
        <w:pStyle w:val="19"/>
        <w:numPr>
          <w:ilvl w:val="0"/>
          <w:numId w:val="7"/>
        </w:numPr>
        <w:bidi w:val="0"/>
      </w:pPr>
      <w:r>
        <w:t>系统应支持知识内容与运维流程、工单、事件等系统的关联映射，增强知识与业务的联动能力。</w:t>
      </w:r>
    </w:p>
    <w:p w14:paraId="7C06DB1A">
      <w:pPr>
        <w:pStyle w:val="19"/>
        <w:numPr>
          <w:ilvl w:val="0"/>
          <w:numId w:val="7"/>
        </w:numPr>
        <w:bidi w:val="0"/>
      </w:pPr>
      <w:r>
        <w:t>系统应提供高效的全文检索功能，支持模糊匹配、关键词检索、高级搜索（如分类、标签、发布人、时间等）等搜索方式。</w:t>
      </w:r>
    </w:p>
    <w:p w14:paraId="7DAF9982">
      <w:pPr>
        <w:pStyle w:val="19"/>
        <w:numPr>
          <w:ilvl w:val="0"/>
          <w:numId w:val="7"/>
        </w:numPr>
        <w:bidi w:val="0"/>
      </w:pPr>
      <w:r>
        <w:t>系统应建立知识访问的权限控制机制，支持基于用户角色、组织、访问权限的多级控制。</w:t>
      </w:r>
    </w:p>
    <w:p w14:paraId="076FBCE0">
      <w:pPr>
        <w:pStyle w:val="19"/>
        <w:numPr>
          <w:ilvl w:val="0"/>
          <w:numId w:val="7"/>
        </w:numPr>
        <w:bidi w:val="0"/>
      </w:pPr>
      <w:r>
        <w:t>平台应支持与 AI 系统的集成，例如知识图谱构建、问答引擎训练、智能搜索优化等，提升知识自动服务水平。</w:t>
      </w:r>
    </w:p>
    <w:p w14:paraId="6CA47540">
      <w:pPr>
        <w:pStyle w:val="19"/>
        <w:numPr>
          <w:ilvl w:val="0"/>
          <w:numId w:val="7"/>
        </w:numPr>
        <w:bidi w:val="0"/>
      </w:pPr>
      <w:r>
        <w:rPr>
          <w:rFonts w:hint="eastAsia"/>
        </w:rPr>
        <w:t>平台应具备良好的工具扩展能力，支持常见运维工具的集成与联调，提升统一运维管理能力。</w:t>
      </w:r>
    </w:p>
    <w:p w14:paraId="3DD335CC">
      <w:pPr>
        <w:pStyle w:val="14"/>
        <w:spacing w:before="326" w:after="326"/>
        <w:rPr>
          <w:color w:val="auto"/>
          <w:lang w:bidi="ar"/>
        </w:rPr>
      </w:pPr>
      <w:bookmarkStart w:id="46" w:name="_Toc25215"/>
      <w:r>
        <w:rPr>
          <w:rFonts w:hint="eastAsia"/>
          <w:color w:val="auto"/>
          <w:lang w:val="en-US" w:eastAsia="zh-CN" w:bidi="ar"/>
        </w:rPr>
        <w:t>故障申报</w:t>
      </w:r>
    </w:p>
    <w:p w14:paraId="03DE25B4">
      <w:pPr>
        <w:pStyle w:val="19"/>
        <w:numPr>
          <w:ilvl w:val="0"/>
          <w:numId w:val="8"/>
        </w:numPr>
        <w:bidi w:val="0"/>
        <w:rPr>
          <w:rFonts w:hint="eastAsia"/>
        </w:rPr>
      </w:pPr>
      <w:r>
        <w:rPr>
          <w:rFonts w:hint="eastAsia"/>
        </w:rPr>
        <w:t>故障申报程序应以窗口化形式展示当前用户申报信息的整体概览，便于用户实时确认申报内容。</w:t>
      </w:r>
    </w:p>
    <w:p w14:paraId="5D38DEFA">
      <w:pPr>
        <w:pStyle w:val="19"/>
        <w:numPr>
          <w:ilvl w:val="0"/>
          <w:numId w:val="8"/>
        </w:numPr>
        <w:bidi w:val="0"/>
        <w:rPr>
          <w:rFonts w:hint="eastAsia"/>
        </w:rPr>
      </w:pPr>
      <w:r>
        <w:rPr>
          <w:rFonts w:hint="eastAsia"/>
        </w:rPr>
        <w:t>故障申报程序在启动时应默认加载运维平台地址，普通用户无需手动配置基础地址信息。</w:t>
      </w:r>
    </w:p>
    <w:p w14:paraId="7F2BEC99">
      <w:pPr>
        <w:pStyle w:val="19"/>
        <w:numPr>
          <w:ilvl w:val="0"/>
          <w:numId w:val="8"/>
        </w:numPr>
        <w:bidi w:val="0"/>
        <w:rPr>
          <w:rFonts w:hint="eastAsia"/>
        </w:rPr>
      </w:pPr>
      <w:r>
        <w:rPr>
          <w:rFonts w:hint="eastAsia"/>
        </w:rPr>
        <w:t>运维平台地址仅在断开平台连接后允许手动编辑或更新，变更后应具备连接状态检测与重新连接机制。</w:t>
      </w:r>
    </w:p>
    <w:p w14:paraId="50A0017B">
      <w:pPr>
        <w:pStyle w:val="19"/>
        <w:numPr>
          <w:ilvl w:val="0"/>
          <w:numId w:val="8"/>
        </w:numPr>
        <w:bidi w:val="0"/>
        <w:rPr>
          <w:rFonts w:hint="eastAsia"/>
        </w:rPr>
      </w:pPr>
      <w:r>
        <w:rPr>
          <w:rFonts w:hint="eastAsia"/>
        </w:rPr>
        <w:t>系统应对运维平台地址变动进行本地记录，并在管理后台提供查看日志功能，以保障平台端与终端一致性和可追溯性。</w:t>
      </w:r>
    </w:p>
    <w:p w14:paraId="3A6CC0D1">
      <w:pPr>
        <w:pStyle w:val="19"/>
        <w:numPr>
          <w:ilvl w:val="0"/>
          <w:numId w:val="8"/>
        </w:numPr>
        <w:bidi w:val="0"/>
        <w:rPr>
          <w:rFonts w:hint="eastAsia"/>
        </w:rPr>
      </w:pPr>
      <w:r>
        <w:rPr>
          <w:rFonts w:hint="eastAsia"/>
        </w:rPr>
        <w:t>故障申报界面应提供运维工程师的选择列表，列表应包含工程师姓名、工号及在线状态。</w:t>
      </w:r>
    </w:p>
    <w:p w14:paraId="57481236">
      <w:pPr>
        <w:pStyle w:val="19"/>
        <w:numPr>
          <w:ilvl w:val="0"/>
          <w:numId w:val="8"/>
        </w:numPr>
        <w:bidi w:val="0"/>
        <w:rPr>
          <w:rFonts w:hint="eastAsia"/>
        </w:rPr>
      </w:pPr>
      <w:r>
        <w:rPr>
          <w:rFonts w:hint="eastAsia"/>
        </w:rPr>
        <w:t>在线状态应由运维平台通过心跳机制自动同步，确保用户选择时能确认工程师是否在线。</w:t>
      </w:r>
    </w:p>
    <w:p w14:paraId="57768031">
      <w:pPr>
        <w:pStyle w:val="19"/>
        <w:numPr>
          <w:ilvl w:val="0"/>
          <w:numId w:val="8"/>
        </w:numPr>
        <w:bidi w:val="0"/>
        <w:rPr>
          <w:rFonts w:hint="eastAsia"/>
        </w:rPr>
      </w:pPr>
      <w:r>
        <w:rPr>
          <w:rFonts w:hint="eastAsia"/>
        </w:rPr>
        <w:t>故障申报程序应提供故障原因选择，包含常见问题类型。</w:t>
      </w:r>
    </w:p>
    <w:p w14:paraId="70492CF4">
      <w:pPr>
        <w:pStyle w:val="19"/>
        <w:numPr>
          <w:ilvl w:val="0"/>
          <w:numId w:val="8"/>
        </w:numPr>
        <w:bidi w:val="0"/>
        <w:rPr>
          <w:rFonts w:hint="eastAsia"/>
        </w:rPr>
      </w:pPr>
      <w:r>
        <w:rPr>
          <w:rFonts w:hint="eastAsia"/>
        </w:rPr>
        <w:t>故障申报的数据需在平台中完整归档，包括选择的运维人员、联系电话、申报时间、故障描述、故障分类等信息。</w:t>
      </w:r>
    </w:p>
    <w:p w14:paraId="136E919D">
      <w:pPr>
        <w:pStyle w:val="19"/>
        <w:numPr>
          <w:ilvl w:val="0"/>
          <w:numId w:val="8"/>
        </w:numPr>
        <w:bidi w:val="0"/>
        <w:rPr>
          <w:rFonts w:hint="eastAsia"/>
        </w:rPr>
      </w:pPr>
      <w:r>
        <w:rPr>
          <w:rFonts w:hint="eastAsia"/>
        </w:rPr>
        <w:t>所有申报记录应具备可追溯性，系统应记录用户IP、系统时间戳及操作记录，用于后续安全审计与问题复盘。</w:t>
      </w:r>
    </w:p>
    <w:p w14:paraId="6F815D63">
      <w:pPr>
        <w:pStyle w:val="19"/>
        <w:numPr>
          <w:ilvl w:val="0"/>
          <w:numId w:val="8"/>
        </w:numPr>
        <w:bidi w:val="0"/>
        <w:rPr>
          <w:rFonts w:hint="eastAsia"/>
        </w:rPr>
      </w:pPr>
      <w:r>
        <w:rPr>
          <w:rFonts w:hint="eastAsia"/>
        </w:rPr>
        <w:t>系统应支持对历史申报记录的导出与查询功能，便于统计分析与改进运维决策。</w:t>
      </w:r>
    </w:p>
    <w:p w14:paraId="5604CBE7">
      <w:pPr>
        <w:pStyle w:val="14"/>
        <w:spacing w:before="326" w:after="326"/>
        <w:rPr>
          <w:color w:val="0000FF"/>
          <w:lang w:bidi="ar"/>
        </w:rPr>
      </w:pPr>
      <w:r>
        <w:rPr>
          <w:rFonts w:hint="eastAsia"/>
          <w:color w:val="0000FF"/>
          <w:lang w:val="en-US" w:eastAsia="zh-CN" w:bidi="ar"/>
        </w:rPr>
        <w:t>远程运维管理</w:t>
      </w:r>
      <w:bookmarkEnd w:id="46"/>
    </w:p>
    <w:p w14:paraId="4EED6DF1">
      <w:pPr>
        <w:pStyle w:val="19"/>
        <w:numPr>
          <w:ilvl w:val="0"/>
          <w:numId w:val="9"/>
        </w:numPr>
        <w:bidi w:val="0"/>
        <w:rPr>
          <w:color w:val="4874CB" w:themeColor="accent1"/>
          <w14:textFill>
            <w14:solidFill>
              <w14:schemeClr w14:val="accent1"/>
            </w14:solidFill>
          </w14:textFill>
        </w:rPr>
      </w:pPr>
      <w:r>
        <w:rPr>
          <w:color w:val="4874CB" w:themeColor="accent1"/>
          <w14:textFill>
            <w14:solidFill>
              <w14:schemeClr w14:val="accent1"/>
            </w14:solidFill>
          </w14:textFill>
        </w:rPr>
        <w:t>平台应支持远程操作过程中的会话录制与回放，记录全过程的命令、响应、图形界面等操作内容。</w:t>
      </w:r>
    </w:p>
    <w:p w14:paraId="4892897B">
      <w:pPr>
        <w:pStyle w:val="19"/>
        <w:numPr>
          <w:ilvl w:val="0"/>
          <w:numId w:val="9"/>
        </w:numPr>
        <w:bidi w:val="0"/>
        <w:rPr>
          <w:color w:val="4874CB" w:themeColor="accent1"/>
          <w14:textFill>
            <w14:solidFill>
              <w14:schemeClr w14:val="accent1"/>
            </w14:solidFill>
          </w14:textFill>
        </w:rPr>
      </w:pPr>
      <w:r>
        <w:rPr>
          <w:color w:val="4874CB" w:themeColor="accent1"/>
          <w14:textFill>
            <w14:solidFill>
              <w14:schemeClr w14:val="accent1"/>
            </w14:solidFill>
          </w14:textFill>
        </w:rPr>
        <w:t>远程访问应具备动态授权机制，如根据风险评估结果调整访问权限或要求多因子认证。</w:t>
      </w:r>
    </w:p>
    <w:p w14:paraId="0A11B898">
      <w:pPr>
        <w:pStyle w:val="19"/>
        <w:numPr>
          <w:ilvl w:val="0"/>
          <w:numId w:val="9"/>
        </w:numPr>
        <w:bidi w:val="0"/>
        <w:rPr>
          <w:color w:val="4874CB" w:themeColor="accent1"/>
          <w14:textFill>
            <w14:solidFill>
              <w14:schemeClr w14:val="accent1"/>
            </w14:solidFill>
          </w14:textFill>
        </w:rPr>
      </w:pPr>
      <w:r>
        <w:rPr>
          <w:color w:val="4874CB" w:themeColor="accent1"/>
          <w14:textFill>
            <w14:solidFill>
              <w14:schemeClr w14:val="accent1"/>
            </w14:solidFill>
          </w14:textFill>
        </w:rPr>
        <w:t>平台应提供远程接入会话的强制断开、超时断开、多端切换控制等管理功能，防止未授权操作与资源滥用。</w:t>
      </w:r>
    </w:p>
    <w:p w14:paraId="18190019">
      <w:pPr>
        <w:pStyle w:val="19"/>
        <w:numPr>
          <w:ilvl w:val="0"/>
          <w:numId w:val="9"/>
        </w:numPr>
        <w:bidi w:val="0"/>
        <w:rPr>
          <w:color w:val="4874CB" w:themeColor="accent1"/>
          <w14:textFill>
            <w14:solidFill>
              <w14:schemeClr w14:val="accent1"/>
            </w14:solidFill>
          </w14:textFill>
        </w:rPr>
      </w:pPr>
      <w:r>
        <w:rPr>
          <w:color w:val="4874CB" w:themeColor="accent1"/>
          <w14:textFill>
            <w14:solidFill>
              <w14:schemeClr w14:val="accent1"/>
            </w14:solidFill>
          </w14:textFill>
        </w:rPr>
        <w:t>平台应支持对违规操作、越权行为、异常操作等进行告警与自动阻断，确保远程操作合规可审。</w:t>
      </w:r>
    </w:p>
    <w:p w14:paraId="4029FB67">
      <w:pPr>
        <w:pStyle w:val="14"/>
        <w:spacing w:before="326" w:after="326"/>
        <w:rPr>
          <w:color w:val="4874CB" w:themeColor="accent1"/>
          <w:lang w:bidi="ar"/>
          <w14:textFill>
            <w14:solidFill>
              <w14:schemeClr w14:val="accent1"/>
            </w14:solidFill>
          </w14:textFill>
        </w:rPr>
      </w:pPr>
      <w:bookmarkStart w:id="47" w:name="_Toc247"/>
      <w:r>
        <w:rPr>
          <w:rFonts w:hint="eastAsia"/>
          <w:color w:val="4874CB" w:themeColor="accent1"/>
          <w:lang w:bidi="ar"/>
          <w14:textFill>
            <w14:solidFill>
              <w14:schemeClr w14:val="accent1"/>
            </w14:solidFill>
          </w14:textFill>
        </w:rPr>
        <w:t>自动化运维管理</w:t>
      </w:r>
      <w:bookmarkEnd w:id="45"/>
      <w:bookmarkEnd w:id="47"/>
    </w:p>
    <w:p w14:paraId="37D889FF">
      <w:pPr>
        <w:pStyle w:val="19"/>
        <w:numPr>
          <w:ilvl w:val="0"/>
          <w:numId w:val="10"/>
        </w:numPr>
        <w:bidi w:val="0"/>
        <w:ind w:left="0" w:leftChars="0" w:firstLine="482" w:firstLineChars="0"/>
        <w:rPr>
          <w:color w:val="4874CB" w:themeColor="accent1"/>
          <w14:textFill>
            <w14:solidFill>
              <w14:schemeClr w14:val="accent1"/>
            </w14:solidFill>
          </w14:textFill>
        </w:rPr>
      </w:pPr>
      <w:r>
        <w:rPr>
          <w:color w:val="4874CB" w:themeColor="accent1"/>
          <w14:textFill>
            <w14:solidFill>
              <w14:schemeClr w14:val="accent1"/>
            </w14:solidFill>
          </w14:textFill>
        </w:rPr>
        <w:t>系统应支持自动化运维任务的定义、调度与执行功能，包括但不限于定时任务、批量操作、任务链编排和业务流程自动化处理。</w:t>
      </w:r>
    </w:p>
    <w:p w14:paraId="6B8EC7B4">
      <w:pPr>
        <w:pStyle w:val="19"/>
        <w:numPr>
          <w:ilvl w:val="0"/>
          <w:numId w:val="10"/>
        </w:numPr>
        <w:bidi w:val="0"/>
        <w:ind w:left="0" w:leftChars="0" w:firstLine="482" w:firstLineChars="0"/>
        <w:rPr>
          <w:color w:val="4874CB" w:themeColor="accent1"/>
          <w14:textFill>
            <w14:solidFill>
              <w14:schemeClr w14:val="accent1"/>
            </w14:solidFill>
          </w14:textFill>
        </w:rPr>
      </w:pPr>
      <w:r>
        <w:rPr>
          <w:color w:val="4874CB" w:themeColor="accent1"/>
          <w14:textFill>
            <w14:solidFill>
              <w14:schemeClr w14:val="accent1"/>
            </w14:solidFill>
          </w14:textFill>
        </w:rPr>
        <w:t>系统应支持自动化任务的执行控制，包括任务启停、暂停、恢复以及异常终止等操作，并应提供操作日志与审计追踪。</w:t>
      </w:r>
    </w:p>
    <w:p w14:paraId="27F1BD6B">
      <w:pPr>
        <w:pStyle w:val="19"/>
        <w:numPr>
          <w:ilvl w:val="0"/>
          <w:numId w:val="10"/>
        </w:numPr>
        <w:bidi w:val="0"/>
        <w:ind w:left="0" w:leftChars="0" w:firstLine="482" w:firstLineChars="0"/>
        <w:rPr>
          <w:color w:val="4874CB" w:themeColor="accent1"/>
          <w14:textFill>
            <w14:solidFill>
              <w14:schemeClr w14:val="accent1"/>
            </w14:solidFill>
          </w14:textFill>
        </w:rPr>
      </w:pPr>
      <w:r>
        <w:rPr>
          <w:color w:val="4874CB" w:themeColor="accent1"/>
          <w14:textFill>
            <w14:solidFill>
              <w14:schemeClr w14:val="accent1"/>
            </w14:solidFill>
          </w14:textFill>
        </w:rPr>
        <w:t>系统应提供自动化运维任务的运行状态监控功能，包括任务进度、执行耗时、成功率、失败原因等内容的实时展示与记录。</w:t>
      </w:r>
    </w:p>
    <w:p w14:paraId="0807C0B9">
      <w:pPr>
        <w:pStyle w:val="19"/>
        <w:numPr>
          <w:ilvl w:val="0"/>
          <w:numId w:val="10"/>
        </w:numPr>
        <w:bidi w:val="0"/>
        <w:ind w:left="0" w:leftChars="0" w:firstLine="482" w:firstLineChars="0"/>
        <w:rPr>
          <w:color w:val="4874CB" w:themeColor="accent1"/>
          <w14:textFill>
            <w14:solidFill>
              <w14:schemeClr w14:val="accent1"/>
            </w14:solidFill>
          </w14:textFill>
        </w:rPr>
      </w:pPr>
      <w:r>
        <w:rPr>
          <w:color w:val="4874CB" w:themeColor="accent1"/>
          <w14:textFill>
            <w14:solidFill>
              <w14:schemeClr w14:val="accent1"/>
            </w14:solidFill>
          </w14:textFill>
        </w:rPr>
        <w:t>系统应具备接口化能力，提供标准化的 API 或集成接口，支持用户或第三方系统调用、触发与扩展自动化运维流程。</w:t>
      </w:r>
    </w:p>
    <w:p w14:paraId="65E805B6">
      <w:pPr>
        <w:pStyle w:val="19"/>
        <w:numPr>
          <w:ilvl w:val="0"/>
          <w:numId w:val="10"/>
        </w:numPr>
        <w:bidi w:val="0"/>
        <w:ind w:left="0" w:leftChars="0" w:firstLine="482" w:firstLineChars="0"/>
        <w:rPr>
          <w:rFonts w:hint="eastAsia"/>
          <w:color w:val="4874CB" w:themeColor="accent1"/>
          <w14:textFill>
            <w14:solidFill>
              <w14:schemeClr w14:val="accent1"/>
            </w14:solidFill>
          </w14:textFill>
        </w:rPr>
      </w:pPr>
      <w:r>
        <w:rPr>
          <w:color w:val="4874CB" w:themeColor="accent1"/>
          <w14:textFill>
            <w14:solidFill>
              <w14:schemeClr w14:val="accent1"/>
            </w14:solidFill>
          </w14:textFill>
        </w:rPr>
        <w:t>系统应支持自动化运维操作的版本管理和回滚功能，确保任务操作具有可维护性和可逆性。</w:t>
      </w:r>
    </w:p>
    <w:p w14:paraId="7503B6EF">
      <w:pPr>
        <w:pStyle w:val="14"/>
        <w:spacing w:before="326" w:after="326"/>
        <w:rPr>
          <w:lang w:bidi="ar"/>
        </w:rPr>
      </w:pPr>
      <w:bookmarkStart w:id="48" w:name="_Toc22264"/>
      <w:bookmarkStart w:id="49" w:name="_Toc12582"/>
      <w:r>
        <w:rPr>
          <w:rFonts w:hint="eastAsia"/>
          <w:lang w:bidi="ar"/>
        </w:rPr>
        <w:t>报表与可视化分析</w:t>
      </w:r>
      <w:bookmarkEnd w:id="48"/>
      <w:bookmarkEnd w:id="49"/>
    </w:p>
    <w:p w14:paraId="48008103">
      <w:pPr>
        <w:pStyle w:val="19"/>
        <w:numPr>
          <w:ilvl w:val="0"/>
          <w:numId w:val="11"/>
        </w:numPr>
        <w:bidi w:val="0"/>
        <w:ind w:left="0" w:leftChars="0" w:firstLine="482" w:firstLineChars="0"/>
      </w:pPr>
      <w:r>
        <w:t>系统应支持运维相关数据的汇总、统计与报表生成功能，满足运维管理人员对系统运行状态和事件处理情况的分析需求。</w:t>
      </w:r>
    </w:p>
    <w:p w14:paraId="3B15BD2E">
      <w:pPr>
        <w:pStyle w:val="19"/>
        <w:numPr>
          <w:ilvl w:val="0"/>
          <w:numId w:val="11"/>
        </w:numPr>
        <w:bidi w:val="0"/>
        <w:ind w:left="0" w:leftChars="0" w:firstLine="482" w:firstLineChars="0"/>
        <w:rPr>
          <w:rFonts w:hint="eastAsia"/>
        </w:rPr>
      </w:pPr>
      <w:r>
        <w:t>系统应对关键运维指标（如问题响应时间、解决率、终端使用状态、用户行为模式）进行自动化分析与展示。</w:t>
      </w:r>
    </w:p>
    <w:p w14:paraId="31FF1144">
      <w:pPr>
        <w:pStyle w:val="19"/>
        <w:numPr>
          <w:ilvl w:val="0"/>
          <w:numId w:val="11"/>
        </w:numPr>
        <w:bidi w:val="0"/>
        <w:ind w:left="0" w:leftChars="0" w:firstLine="482" w:firstLineChars="0"/>
      </w:pPr>
      <w:r>
        <w:t>系统应提供多种格式的报表导出能力，包括但不限于 PDF、Excel、Word 和 CSV 格式。</w:t>
      </w:r>
    </w:p>
    <w:p w14:paraId="350F9E25">
      <w:pPr>
        <w:pStyle w:val="18"/>
        <w:spacing w:before="326" w:after="326"/>
        <w:rPr>
          <w:rFonts w:hint="eastAsia" w:cs="黑体"/>
          <w:lang w:bidi="ar"/>
        </w:rPr>
      </w:pPr>
      <w:bookmarkStart w:id="50" w:name="_Toc1015"/>
      <w:bookmarkStart w:id="51" w:name="_Toc11915"/>
      <w:r>
        <w:rPr>
          <w:rFonts w:hint="eastAsia" w:cs="黑体"/>
          <w:lang w:bidi="ar"/>
        </w:rPr>
        <w:t>平台安全要求</w:t>
      </w:r>
      <w:bookmarkEnd w:id="50"/>
      <w:bookmarkEnd w:id="51"/>
    </w:p>
    <w:p w14:paraId="3332CEA7">
      <w:pPr>
        <w:pStyle w:val="14"/>
        <w:spacing w:before="326" w:after="326"/>
        <w:rPr>
          <w:rFonts w:hint="eastAsia"/>
          <w:lang w:bidi="ar"/>
        </w:rPr>
      </w:pPr>
      <w:bookmarkStart w:id="52" w:name="_Toc19211"/>
      <w:bookmarkStart w:id="53" w:name="_Toc14962"/>
      <w:r>
        <w:rPr>
          <w:rFonts w:hint="eastAsia"/>
          <w:lang w:bidi="ar"/>
        </w:rPr>
        <w:t>身份认证</w:t>
      </w:r>
      <w:bookmarkEnd w:id="52"/>
      <w:bookmarkEnd w:id="53"/>
    </w:p>
    <w:p w14:paraId="071C6A19">
      <w:pPr>
        <w:pStyle w:val="19"/>
        <w:numPr>
          <w:ilvl w:val="0"/>
          <w:numId w:val="12"/>
        </w:numPr>
        <w:bidi w:val="0"/>
        <w:ind w:left="0" w:leftChars="0" w:firstLine="482"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fill="FFFFFF"/>
        </w:rPr>
        <w:t>系统应支持按照国家</w:t>
      </w:r>
      <w:r>
        <w:rPr>
          <w:rFonts w:hint="eastAsia" w:asciiTheme="minorEastAsia" w:hAnsiTheme="minorEastAsia" w:eastAsiaTheme="minorEastAsia" w:cstheme="minorEastAsia"/>
          <w:i w:val="0"/>
          <w:iCs w:val="0"/>
          <w:caps w:val="0"/>
          <w:color w:val="000000"/>
          <w:spacing w:val="0"/>
          <w:sz w:val="24"/>
          <w:szCs w:val="24"/>
          <w:shd w:val="clear" w:fill="FFFFFF"/>
          <w:lang w:val="en-US" w:eastAsia="zh-CN"/>
        </w:rPr>
        <w:t>网络安全</w:t>
      </w:r>
      <w:r>
        <w:rPr>
          <w:rFonts w:hint="eastAsia" w:asciiTheme="minorEastAsia" w:hAnsiTheme="minorEastAsia" w:eastAsiaTheme="minorEastAsia" w:cstheme="minorEastAsia"/>
          <w:i w:val="0"/>
          <w:iCs w:val="0"/>
          <w:caps w:val="0"/>
          <w:color w:val="000000"/>
          <w:spacing w:val="0"/>
          <w:sz w:val="24"/>
          <w:szCs w:val="24"/>
          <w:shd w:val="clear" w:fill="FFFFFF"/>
        </w:rPr>
        <w:t>等级保护制度及相关法律、法规和标准要求，实施必要的安全管控措施和审计机制。</w:t>
      </w:r>
    </w:p>
    <w:p w14:paraId="279D0640">
      <w:pPr>
        <w:pStyle w:val="19"/>
        <w:numPr>
          <w:ilvl w:val="0"/>
          <w:numId w:val="6"/>
        </w:numPr>
        <w:bidi w:val="0"/>
        <w:ind w:left="0" w:leftChars="0" w:firstLine="482" w:firstLineChars="0"/>
      </w:pPr>
      <w:r>
        <w:rPr>
          <w:rFonts w:hint="eastAsia" w:asciiTheme="minorEastAsia" w:hAnsiTheme="minorEastAsia" w:eastAsiaTheme="minorEastAsia" w:cstheme="minorEastAsia"/>
          <w:sz w:val="24"/>
          <w:szCs w:val="24"/>
        </w:rPr>
        <w:t>系统应支持多因子认证机制，确保身份验证的强安全性，防止非法访问与操作行为的发生。</w:t>
      </w:r>
    </w:p>
    <w:p w14:paraId="50955DAD">
      <w:pPr>
        <w:pStyle w:val="19"/>
        <w:numPr>
          <w:ilvl w:val="0"/>
          <w:numId w:val="6"/>
        </w:numPr>
        <w:bidi w:val="0"/>
        <w:ind w:left="0" w:leftChars="0" w:firstLine="482" w:firstLineChars="0"/>
      </w:pPr>
      <w:r>
        <w:rPr>
          <w:rFonts w:hint="eastAsia"/>
        </w:rPr>
        <w:t>平台应支持运维设备访问前的身份验证与设备指纹识别，用于防范非法接入与设备仿冒。</w:t>
      </w:r>
    </w:p>
    <w:p w14:paraId="05BD8D23">
      <w:pPr>
        <w:pStyle w:val="14"/>
        <w:spacing w:before="326" w:after="326"/>
        <w:rPr>
          <w:rFonts w:hint="eastAsia"/>
          <w:lang w:bidi="ar"/>
        </w:rPr>
      </w:pPr>
      <w:bookmarkStart w:id="54" w:name="_Toc10825"/>
      <w:bookmarkStart w:id="55" w:name="_Toc16550"/>
      <w:r>
        <w:rPr>
          <w:rFonts w:hint="eastAsia"/>
          <w:lang w:bidi="ar"/>
        </w:rPr>
        <w:t>网络安全</w:t>
      </w:r>
      <w:bookmarkEnd w:id="54"/>
      <w:bookmarkEnd w:id="55"/>
    </w:p>
    <w:p w14:paraId="47272A75">
      <w:pPr>
        <w:pStyle w:val="19"/>
        <w:numPr>
          <w:ilvl w:val="0"/>
          <w:numId w:val="13"/>
        </w:numPr>
        <w:bidi w:val="0"/>
        <w:rPr>
          <w:rFonts w:hint="eastAsia"/>
          <w:lang w:val="en-US" w:eastAsia="zh-CN"/>
        </w:rPr>
      </w:pPr>
      <w:bookmarkStart w:id="56" w:name="_Toc21648"/>
      <w:r>
        <w:rPr>
          <w:rFonts w:hint="eastAsia"/>
          <w:lang w:val="en-US" w:eastAsia="zh-CN"/>
        </w:rPr>
        <w:t>平台应支持使用通用安全通信协议，如 Transport Layer Security（TLS）等，保障数据在传输过程中的完整性与保密性。</w:t>
      </w:r>
    </w:p>
    <w:p w14:paraId="21458438">
      <w:pPr>
        <w:pStyle w:val="19"/>
        <w:numPr>
          <w:ilvl w:val="0"/>
          <w:numId w:val="13"/>
        </w:numPr>
        <w:bidi w:val="0"/>
        <w:rPr>
          <w:rFonts w:hint="eastAsia"/>
        </w:rPr>
      </w:pPr>
      <w:r>
        <w:rPr>
          <w:rFonts w:hint="eastAsia"/>
          <w:lang w:val="en-US" w:eastAsia="zh-CN"/>
        </w:rPr>
        <w:t>平台应支持国密通信协议 TLCP（Transport Layer Cryptographic Protocol），满足国产密码算法在安全通信上的合规性要求。</w:t>
      </w:r>
    </w:p>
    <w:p w14:paraId="2D61D661">
      <w:pPr>
        <w:pStyle w:val="19"/>
        <w:numPr>
          <w:ilvl w:val="0"/>
          <w:numId w:val="9"/>
        </w:numPr>
        <w:bidi w:val="0"/>
        <w:rPr>
          <w:rFonts w:hint="eastAsia"/>
        </w:rPr>
      </w:pPr>
      <w:r>
        <w:rPr>
          <w:rFonts w:hint="eastAsia"/>
        </w:rPr>
        <w:t>平台应支持双向认证机制，确保通信双方身份的真实性和合法性，如客户端与服务端均使用证书认证。</w:t>
      </w:r>
    </w:p>
    <w:p w14:paraId="69FBB1CD">
      <w:pPr>
        <w:pStyle w:val="19"/>
        <w:numPr>
          <w:ilvl w:val="0"/>
          <w:numId w:val="9"/>
        </w:numPr>
        <w:bidi w:val="0"/>
        <w:rPr>
          <w:rFonts w:hint="eastAsia"/>
        </w:rPr>
      </w:pPr>
      <w:r>
        <w:rPr>
          <w:rFonts w:hint="eastAsia"/>
        </w:rPr>
        <w:t>平台应支持自动检测加密协议与算法的兼容性，并提示潜在安全风险，如使用已知不安全的密码套件。</w:t>
      </w:r>
    </w:p>
    <w:p w14:paraId="3D97A952">
      <w:pPr>
        <w:pStyle w:val="14"/>
        <w:spacing w:before="326" w:after="326"/>
        <w:rPr>
          <w:rFonts w:hint="eastAsia"/>
          <w:lang w:bidi="ar"/>
        </w:rPr>
      </w:pPr>
      <w:bookmarkStart w:id="57" w:name="_Toc19904"/>
      <w:r>
        <w:rPr>
          <w:rFonts w:hint="eastAsia"/>
          <w:lang w:bidi="ar"/>
        </w:rPr>
        <w:t>数据安全</w:t>
      </w:r>
      <w:bookmarkEnd w:id="56"/>
      <w:bookmarkEnd w:id="57"/>
    </w:p>
    <w:p w14:paraId="7E47931D">
      <w:pPr>
        <w:pStyle w:val="19"/>
        <w:numPr>
          <w:ilvl w:val="0"/>
          <w:numId w:val="14"/>
        </w:numPr>
        <w:bidi w:val="0"/>
        <w:rPr>
          <w:rFonts w:hint="eastAsia"/>
        </w:rPr>
      </w:pPr>
      <w:r>
        <w:rPr>
          <w:rFonts w:hint="eastAsia"/>
        </w:rPr>
        <w:t>对敏感数据进行加密存储，如用户密码、终端隐私数据等。</w:t>
      </w:r>
    </w:p>
    <w:p w14:paraId="2F7E9921">
      <w:pPr>
        <w:pStyle w:val="19"/>
        <w:numPr>
          <w:ilvl w:val="0"/>
          <w:numId w:val="14"/>
        </w:numPr>
        <w:bidi w:val="0"/>
        <w:rPr>
          <w:rFonts w:hint="eastAsia"/>
        </w:rPr>
      </w:pPr>
      <w:r>
        <w:rPr>
          <w:rFonts w:hint="eastAsia"/>
        </w:rPr>
        <w:t>采用可靠的存储设备和存储技术，确保数据的存储安全，防止数据丢失和损坏。</w:t>
      </w:r>
    </w:p>
    <w:p w14:paraId="0E3544CC">
      <w:pPr>
        <w:pStyle w:val="19"/>
        <w:numPr>
          <w:ilvl w:val="0"/>
          <w:numId w:val="14"/>
        </w:numPr>
        <w:bidi w:val="0"/>
        <w:rPr>
          <w:rFonts w:hint="eastAsia"/>
        </w:rPr>
      </w:pPr>
      <w:r>
        <w:rPr>
          <w:rFonts w:hint="eastAsia"/>
        </w:rPr>
        <w:t>平台应具备数据自动备份功能，支持全量与增量备份，并可在多个存储节点之间灵活迁移。</w:t>
      </w:r>
    </w:p>
    <w:p w14:paraId="0BE3AC74">
      <w:pPr>
        <w:pStyle w:val="19"/>
        <w:numPr>
          <w:ilvl w:val="0"/>
          <w:numId w:val="14"/>
        </w:numPr>
        <w:bidi w:val="0"/>
        <w:rPr>
          <w:rFonts w:hint="eastAsia"/>
        </w:rPr>
      </w:pPr>
      <w:r>
        <w:rPr>
          <w:rFonts w:hint="eastAsia"/>
        </w:rPr>
        <w:t>平台应提供备份数据的完整性校验机制，确保数据在备份、传输和恢复过程中不受篡改。</w:t>
      </w:r>
    </w:p>
    <w:p w14:paraId="26C54AE0">
      <w:pPr>
        <w:pStyle w:val="14"/>
        <w:spacing w:before="326" w:after="326"/>
        <w:rPr>
          <w:rFonts w:hint="eastAsia"/>
          <w:lang w:bidi="ar"/>
        </w:rPr>
      </w:pPr>
      <w:bookmarkStart w:id="58" w:name="_Toc12033"/>
      <w:bookmarkStart w:id="59" w:name="_Toc3435"/>
      <w:r>
        <w:rPr>
          <w:rFonts w:hint="eastAsia"/>
          <w:lang w:val="en-US" w:eastAsia="zh-CN" w:bidi="ar"/>
        </w:rPr>
        <w:t>行为</w:t>
      </w:r>
      <w:r>
        <w:rPr>
          <w:rFonts w:hint="eastAsia"/>
          <w:lang w:bidi="ar"/>
        </w:rPr>
        <w:t>审计</w:t>
      </w:r>
      <w:bookmarkEnd w:id="58"/>
      <w:bookmarkEnd w:id="59"/>
    </w:p>
    <w:p w14:paraId="5B854FDF">
      <w:pPr>
        <w:pStyle w:val="19"/>
        <w:numPr>
          <w:ilvl w:val="0"/>
          <w:numId w:val="15"/>
        </w:numPr>
        <w:bidi w:val="0"/>
        <w:ind w:left="0" w:leftChars="0" w:firstLine="482"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fill="FFFFFF"/>
        </w:rPr>
        <w:t>系统应对用户登录过程中的异常行为进行识别和记录，包括不合规的登录时间、登录设备变动、频繁失败登录等，应具备自动告警与响应能力。</w:t>
      </w:r>
    </w:p>
    <w:p w14:paraId="1A6687DF">
      <w:pPr>
        <w:pStyle w:val="19"/>
        <w:numPr>
          <w:ilvl w:val="0"/>
          <w:numId w:val="15"/>
        </w:numPr>
        <w:bidi w:val="0"/>
        <w:ind w:left="0" w:leftChars="0" w:firstLine="482" w:firstLineChars="0"/>
        <w:rPr>
          <w:rFonts w:hint="eastAsia" w:asciiTheme="minorEastAsia" w:hAnsiTheme="minorEastAsia" w:eastAsiaTheme="minorEastAsia" w:cstheme="minorEastAsia"/>
          <w:i w:val="0"/>
          <w:iCs w:val="0"/>
          <w:caps w:val="0"/>
          <w:color w:val="000000"/>
          <w:spacing w:val="0"/>
          <w:sz w:val="24"/>
          <w:szCs w:val="24"/>
          <w:shd w:val="clear" w:fill="FFFFFF"/>
        </w:rPr>
      </w:pPr>
      <w:r>
        <w:rPr>
          <w:rFonts w:hint="eastAsia" w:asciiTheme="minorEastAsia" w:hAnsiTheme="minorEastAsia" w:eastAsiaTheme="minorEastAsia" w:cstheme="minorEastAsia"/>
          <w:i w:val="0"/>
          <w:iCs w:val="0"/>
          <w:caps w:val="0"/>
          <w:color w:val="000000"/>
          <w:spacing w:val="0"/>
          <w:sz w:val="24"/>
          <w:szCs w:val="24"/>
          <w:shd w:val="clear" w:fill="FFFFFF"/>
        </w:rPr>
        <w:t>系统应对用户操作行为进行完整、实时的审计记录，审计内容应包括但不限于操作时间、操作用户、操作对象、操作内容、操作结果及会话过程。保存审计日志，以便于事后审计和故障追溯。</w:t>
      </w:r>
    </w:p>
    <w:p w14:paraId="4411F455">
      <w:pPr>
        <w:pStyle w:val="14"/>
        <w:spacing w:before="326" w:after="326"/>
        <w:rPr>
          <w:rFonts w:hint="eastAsia"/>
          <w:lang w:bidi="ar"/>
        </w:rPr>
      </w:pPr>
      <w:bookmarkStart w:id="60" w:name="_Toc19643"/>
      <w:bookmarkStart w:id="61" w:name="_Toc31365"/>
      <w:r>
        <w:rPr>
          <w:rFonts w:hint="eastAsia"/>
          <w:lang w:bidi="ar"/>
        </w:rPr>
        <w:t>自身安全防护</w:t>
      </w:r>
      <w:bookmarkEnd w:id="60"/>
      <w:bookmarkEnd w:id="61"/>
    </w:p>
    <w:p w14:paraId="7FD728A8">
      <w:pPr>
        <w:pStyle w:val="15"/>
      </w:pPr>
      <w:r>
        <w:rPr>
          <w:rFonts w:hint="eastAsia"/>
        </w:rPr>
        <w:t>定期对平台进行安全加固，修复系统漏洞和安全隐患。</w:t>
      </w:r>
    </w:p>
    <w:p w14:paraId="7C3FB5AE">
      <w:pPr>
        <w:pStyle w:val="14"/>
        <w:spacing w:before="326" w:after="326"/>
        <w:rPr>
          <w:rFonts w:hint="eastAsia"/>
          <w:lang w:bidi="ar"/>
        </w:rPr>
      </w:pPr>
      <w:bookmarkStart w:id="62" w:name="_Toc24149"/>
      <w:bookmarkStart w:id="63" w:name="_Toc28498"/>
      <w:r>
        <w:rPr>
          <w:rFonts w:hint="eastAsia"/>
          <w:lang w:bidi="ar"/>
        </w:rPr>
        <w:t>特权账号管理</w:t>
      </w:r>
      <w:bookmarkEnd w:id="62"/>
      <w:bookmarkEnd w:id="63"/>
    </w:p>
    <w:p w14:paraId="3329CFC5">
      <w:pPr>
        <w:pStyle w:val="15"/>
      </w:pPr>
      <w:r>
        <w:rPr>
          <w:rFonts w:hint="eastAsia"/>
        </w:rPr>
        <w:t>对特权账号（如系统管理员账号）进行严格管理，采用专人专责制度，定期更换密码，记录特权账号的操作行为，确保特权操作的安全性和可追溯性。</w:t>
      </w:r>
    </w:p>
    <w:p w14:paraId="66148045">
      <w:pPr>
        <w:pStyle w:val="18"/>
        <w:spacing w:before="326" w:after="326"/>
        <w:rPr>
          <w:rFonts w:hint="eastAsia" w:cs="黑体"/>
          <w:lang w:bidi="ar"/>
        </w:rPr>
      </w:pPr>
      <w:bookmarkStart w:id="64" w:name="_Toc23374"/>
      <w:bookmarkStart w:id="65" w:name="_Toc21332"/>
      <w:r>
        <w:rPr>
          <w:rFonts w:hint="eastAsia" w:cs="黑体"/>
          <w:lang w:bidi="ar"/>
        </w:rPr>
        <w:t>平台接口要求</w:t>
      </w:r>
      <w:bookmarkEnd w:id="64"/>
      <w:bookmarkEnd w:id="65"/>
    </w:p>
    <w:p w14:paraId="3B89D0C0">
      <w:pPr>
        <w:pStyle w:val="14"/>
        <w:spacing w:before="326" w:after="326"/>
        <w:rPr>
          <w:rFonts w:hint="eastAsia"/>
          <w:lang w:bidi="ar"/>
        </w:rPr>
      </w:pPr>
      <w:bookmarkStart w:id="66" w:name="_Toc28062"/>
      <w:bookmarkStart w:id="67" w:name="_Toc1760"/>
      <w:r>
        <w:rPr>
          <w:rFonts w:hint="eastAsia"/>
          <w:lang w:bidi="ar"/>
        </w:rPr>
        <w:t>数据采集接口</w:t>
      </w:r>
      <w:bookmarkEnd w:id="66"/>
      <w:bookmarkEnd w:id="67"/>
    </w:p>
    <w:p w14:paraId="311A2EFE">
      <w:pPr>
        <w:pStyle w:val="19"/>
        <w:numPr>
          <w:ilvl w:val="0"/>
          <w:numId w:val="16"/>
        </w:numPr>
        <w:bidi w:val="0"/>
      </w:pPr>
      <w:r>
        <w:t>系统应支持与各类运维对象（如操作系统、数据库、中间件、网络设备、虚拟化平台、云平台等）之间的数据采集接口接入功能。</w:t>
      </w:r>
    </w:p>
    <w:p w14:paraId="5A203C97">
      <w:pPr>
        <w:pStyle w:val="19"/>
        <w:numPr>
          <w:ilvl w:val="0"/>
          <w:numId w:val="16"/>
        </w:numPr>
        <w:bidi w:val="0"/>
      </w:pPr>
      <w:r>
        <w:t>系统应支持定时采集、实时采集、事件触发采集等多种采集方式，以满足多类运维数据的采集需求。</w:t>
      </w:r>
    </w:p>
    <w:p w14:paraId="58DE5E73">
      <w:pPr>
        <w:pStyle w:val="19"/>
        <w:numPr>
          <w:ilvl w:val="0"/>
          <w:numId w:val="16"/>
        </w:numPr>
        <w:bidi w:val="0"/>
      </w:pPr>
      <w:r>
        <w:t>系统应支持国产化协议与接口的接入能力，确保符合国家信息技术应用创新相关技术规范。</w:t>
      </w:r>
    </w:p>
    <w:p w14:paraId="68E28335">
      <w:pPr>
        <w:pStyle w:val="19"/>
        <w:numPr>
          <w:ilvl w:val="0"/>
          <w:numId w:val="16"/>
        </w:numPr>
        <w:bidi w:val="0"/>
      </w:pPr>
      <w:r>
        <w:t>系统应具备采集数据的格式转换和标准化处理能力，自动识别并解析源数据，确保数据结构统一、格式一致。</w:t>
      </w:r>
    </w:p>
    <w:p w14:paraId="670F880B">
      <w:pPr>
        <w:pStyle w:val="19"/>
        <w:numPr>
          <w:ilvl w:val="0"/>
          <w:numId w:val="16"/>
        </w:numPr>
        <w:bidi w:val="0"/>
        <w:rPr>
          <w:rFonts w:hint="eastAsia"/>
        </w:rPr>
      </w:pPr>
      <w:r>
        <w:t>采集接口与平台之间的数据传输应遵循加密与安全机制，确保数据在传输过程中不被篡改或泄露。</w:t>
      </w:r>
    </w:p>
    <w:p w14:paraId="3B71CDE8">
      <w:pPr>
        <w:pStyle w:val="14"/>
        <w:spacing w:before="326" w:after="326"/>
        <w:rPr>
          <w:rFonts w:hint="eastAsia"/>
          <w:lang w:val="en-US" w:eastAsia="zh-CN" w:bidi="ar"/>
        </w:rPr>
      </w:pPr>
      <w:bookmarkStart w:id="68" w:name="_Toc2444"/>
      <w:bookmarkStart w:id="69" w:name="_Toc3806"/>
      <w:r>
        <w:rPr>
          <w:rFonts w:hint="eastAsia"/>
          <w:lang w:val="en-US" w:eastAsia="zh-CN" w:bidi="ar"/>
        </w:rPr>
        <w:t>单点登录（SSO）</w:t>
      </w:r>
      <w:bookmarkEnd w:id="68"/>
    </w:p>
    <w:p w14:paraId="4BD1632E">
      <w:pPr>
        <w:pStyle w:val="15"/>
        <w:rPr>
          <w:rFonts w:hint="eastAsia"/>
        </w:rPr>
      </w:pPr>
      <w:r>
        <w:rPr>
          <w:rFonts w:hint="eastAsia"/>
          <w:lang w:val="en-US" w:eastAsia="zh-CN" w:bidi="ar"/>
        </w:rPr>
        <w:t>系统应提供与现有企业身份认证系统的集成能力，包括但不限于 LDAP、Active Directory（AD）、OAuth 2.0、SAML 等协议，实现统一身份管理。</w:t>
      </w:r>
    </w:p>
    <w:p w14:paraId="54898690">
      <w:pPr>
        <w:pStyle w:val="14"/>
        <w:spacing w:before="326" w:after="326"/>
        <w:rPr>
          <w:rFonts w:hint="eastAsia"/>
          <w:lang w:bidi="ar"/>
        </w:rPr>
      </w:pPr>
      <w:bookmarkStart w:id="70" w:name="_Toc13711"/>
      <w:r>
        <w:rPr>
          <w:rFonts w:hint="eastAsia"/>
          <w:lang w:bidi="ar"/>
        </w:rPr>
        <w:t>管理控制接口</w:t>
      </w:r>
      <w:bookmarkEnd w:id="69"/>
      <w:bookmarkEnd w:id="70"/>
    </w:p>
    <w:p w14:paraId="3AFC164F">
      <w:pPr>
        <w:pStyle w:val="15"/>
      </w:pPr>
      <w:r>
        <w:rPr>
          <w:rFonts w:hint="eastAsia"/>
        </w:rPr>
        <w:t>提供管理控制接口，支持对终端设备进行远程控制和管理，如远程重启、关机、配置下发等。</w:t>
      </w:r>
    </w:p>
    <w:p w14:paraId="73F09FED">
      <w:pPr>
        <w:pStyle w:val="14"/>
        <w:spacing w:before="326" w:after="326"/>
        <w:rPr>
          <w:lang w:bidi="ar"/>
        </w:rPr>
      </w:pPr>
      <w:bookmarkStart w:id="71" w:name="_Toc2275"/>
      <w:bookmarkStart w:id="72" w:name="_Toc1783"/>
      <w:r>
        <w:rPr>
          <w:rFonts w:hint="eastAsia"/>
          <w:lang w:bidi="ar"/>
        </w:rPr>
        <w:t>数据共享接口</w:t>
      </w:r>
      <w:bookmarkEnd w:id="71"/>
      <w:bookmarkEnd w:id="72"/>
    </w:p>
    <w:p w14:paraId="33FF08C3">
      <w:pPr>
        <w:pStyle w:val="19"/>
        <w:numPr>
          <w:ilvl w:val="0"/>
          <w:numId w:val="17"/>
        </w:numPr>
        <w:bidi w:val="0"/>
      </w:pPr>
      <w:r>
        <w:t>平台应提供标准、稳定、安全的数据开放与共享接口，支持与其他信息系统、管理平台、分析工具等实现数据互通与共享。</w:t>
      </w:r>
    </w:p>
    <w:p w14:paraId="008588A0">
      <w:pPr>
        <w:pStyle w:val="19"/>
        <w:numPr>
          <w:ilvl w:val="0"/>
          <w:numId w:val="17"/>
        </w:numPr>
        <w:bidi w:val="0"/>
      </w:pPr>
      <w:r>
        <w:t>平台应具备接口注册与管理功能，支持第三方接口资源的注册、授权、状态监控和生命周期管理。</w:t>
      </w:r>
    </w:p>
    <w:p w14:paraId="3DE8C68B">
      <w:pPr>
        <w:pStyle w:val="19"/>
        <w:numPr>
          <w:ilvl w:val="0"/>
          <w:numId w:val="17"/>
        </w:numPr>
        <w:bidi w:val="0"/>
      </w:pPr>
      <w:r>
        <w:t>数据开放应支持结构化数据格式，包括但不限于 JSON、XML、CSV、TSV、YAML、Protobuf 等，确保接口的通用性与可读性。</w:t>
      </w:r>
    </w:p>
    <w:p w14:paraId="1A8311DF">
      <w:pPr>
        <w:pStyle w:val="19"/>
        <w:numPr>
          <w:ilvl w:val="0"/>
          <w:numId w:val="17"/>
        </w:numPr>
        <w:bidi w:val="0"/>
        <w:rPr>
          <w:rFonts w:hint="eastAsia"/>
        </w:rPr>
      </w:pPr>
      <w:r>
        <w:t>平台应支持接口性能的预警与告警机制，在接口响应超时、调用异常、负载过高时进行通知和提示。</w:t>
      </w:r>
    </w:p>
    <w:p w14:paraId="1B3EF8BE">
      <w:pPr>
        <w:pStyle w:val="19"/>
        <w:numPr>
          <w:ilvl w:val="0"/>
          <w:numId w:val="17"/>
        </w:numPr>
        <w:bidi w:val="0"/>
        <w:rPr>
          <w:rFonts w:hint="eastAsia"/>
        </w:rPr>
      </w:pPr>
      <w:r>
        <w:t>平台应对数据开放接口的调用情况进行日志记录，包括调用者信息、调用时间、调用内容和调用响应结果。</w:t>
      </w:r>
    </w:p>
    <w:p w14:paraId="79FCD09E">
      <w:pPr>
        <w:pStyle w:val="14"/>
        <w:spacing w:before="326" w:after="326"/>
        <w:rPr>
          <w:rFonts w:hint="eastAsia"/>
          <w:lang w:bidi="ar"/>
        </w:rPr>
      </w:pPr>
      <w:bookmarkStart w:id="73" w:name="_Toc28285"/>
      <w:bookmarkStart w:id="74" w:name="_Toc18066"/>
      <w:r>
        <w:rPr>
          <w:rFonts w:hint="eastAsia"/>
          <w:lang w:bidi="ar"/>
        </w:rPr>
        <w:t>接口安全规范</w:t>
      </w:r>
      <w:bookmarkEnd w:id="73"/>
      <w:bookmarkEnd w:id="74"/>
    </w:p>
    <w:p w14:paraId="72DC3CB3">
      <w:pPr>
        <w:pStyle w:val="15"/>
        <w:rPr>
          <w:rFonts w:hint="eastAsia" w:asciiTheme="minorEastAsia" w:hAnsiTheme="minorEastAsia" w:eastAsiaTheme="minorEastAsia" w:cstheme="minorEastAsia"/>
          <w:color w:val="000000"/>
          <w:kern w:val="0"/>
          <w:szCs w:val="21"/>
          <w:lang w:bidi="ar"/>
        </w:rPr>
      </w:pPr>
      <w:r>
        <w:rPr>
          <w:rFonts w:hint="eastAsia"/>
        </w:rPr>
        <w:t>接口应遵循安全规范，采用身份认证、数据加密、签名验证等安全措施，确保接口的安全性和可靠性。</w:t>
      </w:r>
    </w:p>
    <w:p w14:paraId="0611903F">
      <w:pPr>
        <w:pStyle w:val="18"/>
        <w:spacing w:before="326" w:after="326"/>
        <w:rPr>
          <w:rFonts w:hint="eastAsia"/>
          <w:lang w:bidi="ar"/>
        </w:rPr>
      </w:pPr>
      <w:bookmarkStart w:id="75" w:name="_Toc7611"/>
      <w:bookmarkStart w:id="76" w:name="_Toc11740"/>
      <w:r>
        <w:rPr>
          <w:rFonts w:hint="eastAsia"/>
          <w:lang w:bidi="ar"/>
        </w:rPr>
        <w:t>平台部署与实施要求</w:t>
      </w:r>
      <w:bookmarkEnd w:id="75"/>
      <w:bookmarkEnd w:id="76"/>
    </w:p>
    <w:p w14:paraId="6AD7860B">
      <w:pPr>
        <w:pStyle w:val="14"/>
        <w:spacing w:before="326" w:after="326"/>
        <w:rPr>
          <w:lang w:bidi="ar"/>
        </w:rPr>
      </w:pPr>
      <w:bookmarkStart w:id="77" w:name="_Toc27974"/>
      <w:bookmarkStart w:id="78" w:name="_Toc12908"/>
      <w:r>
        <w:rPr>
          <w:rFonts w:hint="eastAsia"/>
          <w:lang w:bidi="ar"/>
        </w:rPr>
        <w:t>部署架构</w:t>
      </w:r>
      <w:bookmarkEnd w:id="77"/>
      <w:bookmarkEnd w:id="78"/>
    </w:p>
    <w:p w14:paraId="6EF7EA52">
      <w:pPr>
        <w:pStyle w:val="15"/>
        <w:rPr>
          <w:rFonts w:hint="eastAsia"/>
          <w:lang w:bidi="ar"/>
        </w:rPr>
      </w:pPr>
      <w:r>
        <w:rPr>
          <w:rFonts w:hint="eastAsia"/>
        </w:rPr>
        <w:t>平台应支持集中式/分布式部署架构</w:t>
      </w:r>
    </w:p>
    <w:p w14:paraId="3E1CC885">
      <w:pPr>
        <w:pStyle w:val="14"/>
        <w:spacing w:before="326" w:after="326"/>
        <w:rPr>
          <w:rFonts w:hint="eastAsia"/>
          <w:lang w:bidi="ar"/>
        </w:rPr>
      </w:pPr>
      <w:bookmarkStart w:id="79" w:name="_Toc25377"/>
      <w:bookmarkStart w:id="80" w:name="_Toc31428"/>
      <w:r>
        <w:rPr>
          <w:rFonts w:hint="eastAsia"/>
          <w:lang w:bidi="ar"/>
        </w:rPr>
        <w:t>用户培训要求</w:t>
      </w:r>
      <w:bookmarkEnd w:id="79"/>
      <w:bookmarkEnd w:id="80"/>
    </w:p>
    <w:p w14:paraId="71455BC6">
      <w:pPr>
        <w:pStyle w:val="15"/>
      </w:pPr>
      <w:r>
        <w:rPr>
          <w:rFonts w:hint="eastAsia"/>
        </w:rPr>
        <w:t>为用户提供全面的培训服务，包括平台的操作培训、维护培训和安全培训等，确保用户能够熟练使用平台的各项功能，保障平台的正常运行。</w:t>
      </w:r>
    </w:p>
    <w:p w14:paraId="0CDEA362">
      <w:pPr>
        <w:pStyle w:val="18"/>
        <w:spacing w:before="326" w:after="326"/>
        <w:rPr>
          <w:rFonts w:hint="eastAsia" w:cs="黑体"/>
          <w:lang w:bidi="ar"/>
        </w:rPr>
      </w:pPr>
      <w:bookmarkStart w:id="81" w:name="_Toc17032"/>
      <w:bookmarkStart w:id="82" w:name="_Toc11351"/>
      <w:r>
        <w:rPr>
          <w:rFonts w:hint="eastAsia" w:cs="黑体"/>
          <w:lang w:bidi="ar"/>
        </w:rPr>
        <w:t>平台测试与验收要求</w:t>
      </w:r>
      <w:bookmarkEnd w:id="81"/>
      <w:bookmarkEnd w:id="82"/>
    </w:p>
    <w:p w14:paraId="542EA22B">
      <w:pPr>
        <w:pStyle w:val="14"/>
        <w:spacing w:before="326" w:after="326"/>
        <w:rPr>
          <w:rFonts w:hint="eastAsia"/>
          <w:lang w:bidi="ar"/>
        </w:rPr>
      </w:pPr>
      <w:bookmarkStart w:id="83" w:name="_Toc2481"/>
      <w:bookmarkStart w:id="84" w:name="_Toc24104"/>
      <w:r>
        <w:rPr>
          <w:rFonts w:hint="eastAsia"/>
          <w:lang w:bidi="ar"/>
        </w:rPr>
        <w:t>功能性测试</w:t>
      </w:r>
      <w:bookmarkEnd w:id="83"/>
      <w:bookmarkEnd w:id="84"/>
    </w:p>
    <w:p w14:paraId="1C1034F9">
      <w:pPr>
        <w:pStyle w:val="15"/>
      </w:pPr>
      <w:r>
        <w:rPr>
          <w:rFonts w:hint="eastAsia"/>
        </w:rPr>
        <w:t>对平台的各项功能进行测试，确保功能的完整性和正确性，如客服管理、工单管理、远程协助、日志管理等功能是否正常运行。</w:t>
      </w:r>
    </w:p>
    <w:p w14:paraId="34CCF6C5">
      <w:pPr>
        <w:pStyle w:val="14"/>
        <w:spacing w:before="326" w:after="326"/>
        <w:rPr>
          <w:rFonts w:hint="eastAsia"/>
          <w:lang w:bidi="ar"/>
        </w:rPr>
      </w:pPr>
      <w:bookmarkStart w:id="85" w:name="_Toc14093"/>
      <w:bookmarkStart w:id="86" w:name="_Toc5706"/>
      <w:r>
        <w:rPr>
          <w:rFonts w:hint="eastAsia"/>
          <w:lang w:bidi="ar"/>
        </w:rPr>
        <w:t>性能测试</w:t>
      </w:r>
      <w:bookmarkEnd w:id="85"/>
      <w:bookmarkEnd w:id="86"/>
    </w:p>
    <w:p w14:paraId="3623B3E4">
      <w:pPr>
        <w:pStyle w:val="15"/>
      </w:pPr>
      <w:r>
        <w:rPr>
          <w:rFonts w:hint="eastAsia"/>
        </w:rPr>
        <w:t>测试平台的性能指标，如并发处理能力、响应时间、吞吐量等，确保平台能够满足业务需求，在高负载情况下稳定运行。</w:t>
      </w:r>
    </w:p>
    <w:p w14:paraId="12B900E1">
      <w:pPr>
        <w:pStyle w:val="14"/>
        <w:spacing w:before="326" w:after="326"/>
        <w:rPr>
          <w:rFonts w:hint="eastAsia"/>
          <w:lang w:bidi="ar"/>
        </w:rPr>
      </w:pPr>
      <w:bookmarkStart w:id="87" w:name="_Toc21428"/>
      <w:bookmarkStart w:id="88" w:name="_Toc23428"/>
      <w:r>
        <w:rPr>
          <w:rFonts w:hint="eastAsia"/>
          <w:lang w:bidi="ar"/>
        </w:rPr>
        <w:t>安全性测试</w:t>
      </w:r>
      <w:bookmarkEnd w:id="87"/>
      <w:bookmarkEnd w:id="88"/>
    </w:p>
    <w:p w14:paraId="5E63836A">
      <w:pPr>
        <w:pStyle w:val="15"/>
      </w:pPr>
      <w:r>
        <w:rPr>
          <w:rFonts w:hint="eastAsia"/>
        </w:rPr>
        <w:t>测试平台的安全性能，包括身份认证、权限控制、数据加密、安全审计等，确保平台的安全性符合相关标准和规范。</w:t>
      </w:r>
    </w:p>
    <w:p w14:paraId="2AB564E2">
      <w:pPr>
        <w:pStyle w:val="14"/>
        <w:spacing w:before="326" w:after="326"/>
        <w:rPr>
          <w:rFonts w:hint="eastAsia"/>
          <w:lang w:bidi="ar"/>
        </w:rPr>
      </w:pPr>
      <w:bookmarkStart w:id="89" w:name="_Toc5511"/>
      <w:bookmarkStart w:id="90" w:name="_Toc12831"/>
      <w:r>
        <w:rPr>
          <w:rFonts w:hint="eastAsia"/>
          <w:lang w:bidi="ar"/>
        </w:rPr>
        <w:t>可靠性测试</w:t>
      </w:r>
      <w:bookmarkEnd w:id="89"/>
      <w:bookmarkEnd w:id="90"/>
    </w:p>
    <w:p w14:paraId="0BEBF0BF">
      <w:pPr>
        <w:pStyle w:val="15"/>
      </w:pPr>
      <w:r>
        <w:rPr>
          <w:rFonts w:hint="eastAsia"/>
        </w:rPr>
        <w:t>测试平台的可靠性，如高可用切换、数据备份与恢复等功能，确保平台在发生故障时能够快速恢复，数据不丢失。</w:t>
      </w:r>
    </w:p>
    <w:p w14:paraId="757F7D2A">
      <w:pPr>
        <w:pStyle w:val="14"/>
        <w:spacing w:before="326" w:after="326"/>
        <w:rPr>
          <w:rFonts w:hint="eastAsia"/>
          <w:lang w:bidi="ar"/>
        </w:rPr>
      </w:pPr>
      <w:bookmarkStart w:id="91" w:name="_Toc14029"/>
      <w:bookmarkStart w:id="92" w:name="_Toc11776"/>
      <w:r>
        <w:rPr>
          <w:rFonts w:hint="eastAsia"/>
          <w:lang w:bidi="ar"/>
        </w:rPr>
        <w:t>信创环境兼容性测试</w:t>
      </w:r>
      <w:bookmarkEnd w:id="91"/>
      <w:bookmarkEnd w:id="92"/>
    </w:p>
    <w:p w14:paraId="36F1B3C9">
      <w:pPr>
        <w:pStyle w:val="15"/>
      </w:pPr>
      <w:r>
        <w:rPr>
          <w:rFonts w:hint="eastAsia"/>
        </w:rPr>
        <w:t>在信创环境下对平台进行兼容性测试，确保平台与国产操作系统、芯片、数据库等信创产品兼容，满足信创要求。</w:t>
      </w:r>
    </w:p>
    <w:p w14:paraId="718B05DA">
      <w:pPr>
        <w:pStyle w:val="14"/>
        <w:spacing w:before="326" w:after="326"/>
        <w:rPr>
          <w:rFonts w:hint="eastAsia"/>
          <w:lang w:bidi="ar"/>
        </w:rPr>
      </w:pPr>
      <w:bookmarkStart w:id="93" w:name="_Toc6196"/>
      <w:bookmarkStart w:id="94" w:name="_Toc24558"/>
      <w:r>
        <w:rPr>
          <w:rFonts w:hint="eastAsia"/>
          <w:lang w:bidi="ar"/>
        </w:rPr>
        <w:t>验收流程与标准</w:t>
      </w:r>
      <w:bookmarkEnd w:id="93"/>
      <w:bookmarkEnd w:id="94"/>
    </w:p>
    <w:p w14:paraId="7D6C623F">
      <w:pPr>
        <w:pStyle w:val="15"/>
      </w:pPr>
      <w:r>
        <w:rPr>
          <w:rFonts w:hint="eastAsia"/>
        </w:rPr>
        <w:t>制定详细的验收流程和标准，包括功能验收、性能验收、安全验收等环节，验收合格后签署验收报告。验收标准应符合国家相关法律法规和技术规范的要求，以及用户的实际需求。</w:t>
      </w:r>
    </w:p>
    <w:p w14:paraId="4201F403">
      <w:pPr>
        <w:pStyle w:val="18"/>
        <w:spacing w:before="326" w:after="326"/>
        <w:rPr>
          <w:rFonts w:hint="eastAsia" w:cs="黑体"/>
          <w:lang w:bidi="ar"/>
        </w:rPr>
      </w:pPr>
      <w:bookmarkStart w:id="95" w:name="_Toc14879"/>
      <w:bookmarkStart w:id="96" w:name="_Toc26943"/>
      <w:r>
        <w:rPr>
          <w:rFonts w:hint="eastAsia" w:cs="黑体"/>
          <w:lang w:bidi="ar"/>
        </w:rPr>
        <w:t>附录</w:t>
      </w:r>
      <w:bookmarkEnd w:id="95"/>
      <w:bookmarkEnd w:id="96"/>
    </w:p>
    <w:p w14:paraId="5FFAEAEF">
      <w:pPr>
        <w:jc w:val="left"/>
        <w:rPr>
          <w:rFonts w:hint="eastAsia"/>
          <w:lang w:bidi="ar"/>
        </w:rPr>
      </w:pPr>
      <w:r>
        <w:rPr>
          <w:rFonts w:hint="eastAsia"/>
          <w:lang w:bidi="ar"/>
        </w:rPr>
        <w:t xml:space="preserve">附录A（资料性附录） </w:t>
      </w:r>
      <w:ins w:id="0" w:author="谭可久" w:date="2025-06-14T15:21:11Z">
        <w:r>
          <w:rPr>
            <w:rFonts w:hint="eastAsia"/>
            <w:lang w:val="en-US" w:eastAsia="zh-CN" w:bidi="ar"/>
          </w:rPr>
          <w:t>基础</w:t>
        </w:r>
      </w:ins>
      <w:ins w:id="1" w:author="谭可久" w:date="2025-06-14T15:21:18Z">
        <w:r>
          <w:rPr>
            <w:rFonts w:hint="eastAsia"/>
            <w:lang w:val="en-US" w:eastAsia="zh-CN" w:bidi="ar"/>
          </w:rPr>
          <w:t>远程</w:t>
        </w:r>
      </w:ins>
      <w:ins w:id="2" w:author="谭可久" w:date="2025-06-14T15:21:06Z">
        <w:r>
          <w:rPr>
            <w:rFonts w:hint="eastAsia"/>
            <w:lang w:val="en-US" w:eastAsia="zh-CN" w:bidi="ar"/>
          </w:rPr>
          <w:t>运维</w:t>
        </w:r>
      </w:ins>
      <w:ins w:id="3" w:author="谭可久" w:date="2025-06-14T15:21:07Z">
        <w:r>
          <w:rPr>
            <w:rFonts w:hint="eastAsia"/>
            <w:lang w:val="en-US" w:eastAsia="zh-CN" w:bidi="ar"/>
          </w:rPr>
          <w:t>流程</w:t>
        </w:r>
      </w:ins>
      <w:r>
        <w:rPr>
          <w:rFonts w:hint="eastAsia"/>
          <w:lang w:bidi="ar"/>
        </w:rPr>
        <w:t>示例</w:t>
      </w:r>
    </w:p>
    <w:p w14:paraId="3813B67B">
      <w:pPr>
        <w:jc w:val="left"/>
        <w:rPr>
          <w:rFonts w:hint="default" w:eastAsia="宋体"/>
          <w:lang w:val="en-US" w:eastAsia="zh-CN" w:bidi="ar"/>
        </w:rPr>
      </w:pPr>
      <w:r>
        <w:rPr>
          <w:rFonts w:hint="eastAsia"/>
          <w:lang w:bidi="ar"/>
        </w:rPr>
        <w:t xml:space="preserve">附录B（规范性附录） </w:t>
      </w:r>
      <w:ins w:id="4" w:author="谭可久" w:date="2025-06-14T15:21:25Z">
        <w:bookmarkStart w:id="97" w:name="_GoBack"/>
        <w:bookmarkEnd w:id="97"/>
        <w:r>
          <w:rPr>
            <w:rFonts w:hint="eastAsia"/>
            <w:lang w:val="en-US" w:eastAsia="zh-CN" w:bidi="ar"/>
          </w:rPr>
          <w:t>典型</w:t>
        </w:r>
      </w:ins>
      <w:ins w:id="5" w:author="谭可久" w:date="2025-06-14T15:21:26Z">
        <w:r>
          <w:rPr>
            <w:rFonts w:hint="eastAsia"/>
            <w:lang w:val="en-US" w:eastAsia="zh-CN" w:bidi="ar"/>
          </w:rPr>
          <w:t>应用</w:t>
        </w:r>
      </w:ins>
      <w:ins w:id="6" w:author="谭可久" w:date="2025-06-14T15:21:28Z">
        <w:r>
          <w:rPr>
            <w:rFonts w:hint="eastAsia"/>
            <w:lang w:val="en-US" w:eastAsia="zh-CN" w:bidi="ar"/>
          </w:rPr>
          <w:t>场景</w:t>
        </w:r>
      </w:ins>
    </w:p>
    <w:p w14:paraId="674C567C">
      <w:pPr>
        <w:jc w:val="left"/>
        <w:rPr>
          <w:rFonts w:hint="eastAsia" w:eastAsiaTheme="minorEastAsia"/>
          <w:lang w:bidi="ar"/>
        </w:rPr>
      </w:pPr>
      <w:r>
        <w:rPr>
          <w:rFonts w:hint="eastAsia"/>
          <w:lang w:bidi="ar"/>
        </w:rPr>
        <w:t>附录C（</w:t>
      </w:r>
      <w:r>
        <w:rPr>
          <w:rFonts w:hint="eastAsia" w:eastAsiaTheme="minorEastAsia"/>
          <w:lang w:bidi="ar"/>
        </w:rPr>
        <w:t>资料性附录</w:t>
      </w:r>
      <w:r>
        <w:rPr>
          <w:rFonts w:hint="eastAsia"/>
          <w:lang w:bidi="ar"/>
        </w:rPr>
        <w:t xml:space="preserve">） </w:t>
      </w:r>
      <w:r>
        <w:rPr>
          <w:lang w:bidi="ar"/>
        </w:rPr>
        <w:t>××××××××××××</w:t>
      </w:r>
    </w:p>
    <w:p w14:paraId="182A59D8">
      <w:pPr>
        <w:jc w:val="left"/>
      </w:pPr>
    </w:p>
    <w:sectPr>
      <w:footerReference r:id="rId5" w:type="default"/>
      <w:footerReference r:id="rId6" w:type="even"/>
      <w:pgSz w:w="11906" w:h="16838"/>
      <w:pgMar w:top="1440" w:right="1800" w:bottom="1440" w:left="1800" w:header="851" w:footer="992" w:gutter="0"/>
      <w:pgNumType w:start="1"/>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86334">
    <w:pPr>
      <w:pStyle w:val="4"/>
      <w:rPr>
        <w:rFonts w:hint="eastAsia"/>
      </w:rPr>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536F8">
    <w:pPr>
      <w:pStyle w:val="4"/>
      <w:jc w:val="right"/>
      <w:rPr>
        <w:rFonts w:hint="eastAsia"/>
      </w:rPr>
    </w:pPr>
    <w:r>
      <w:fldChar w:fldCharType="begin"/>
    </w:r>
    <w:r>
      <w:instrText xml:space="preserve">PAGE   \* MERGEFORMAT</w:instrText>
    </w:r>
    <w:r>
      <w:fldChar w:fldCharType="separate"/>
    </w:r>
    <w:r>
      <w:rPr>
        <w:lang w:val="zh-CN"/>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CDCBF">
    <w:pPr>
      <w:pStyle w:val="4"/>
      <w:jc w:val="right"/>
      <w:rPr>
        <w:rFonts w:hint="eastAsia"/>
      </w:rPr>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9022D">
    <w:pPr>
      <w:pStyle w:val="4"/>
      <w:rPr>
        <w:rFonts w:hint="eastAsia"/>
      </w:rPr>
    </w:pPr>
    <w:r>
      <w:fldChar w:fldCharType="begin"/>
    </w:r>
    <w:r>
      <w:instrText xml:space="preserve">PAGE   \* MERGEFORMAT</w:instrText>
    </w:r>
    <w:r>
      <w:fldChar w:fldCharType="separate"/>
    </w:r>
    <w:r>
      <w:rPr>
        <w:lang w:val="zh-CN"/>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7E4AD3"/>
    <w:multiLevelType w:val="multilevel"/>
    <w:tmpl w:val="857E4AD3"/>
    <w:lvl w:ilvl="0" w:tentative="0">
      <w:start w:val="1"/>
      <w:numFmt w:val="lowerLetter"/>
      <w:suff w:val="space"/>
      <w:lvlText w:val="%1)"/>
      <w:lvlJc w:val="left"/>
      <w:pPr>
        <w:tabs>
          <w:tab w:val="left" w:pos="0"/>
        </w:tabs>
        <w:ind w:left="0" w:leftChars="0" w:firstLine="522" w:firstLineChars="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
    <w:nsid w:val="2E23AF8D"/>
    <w:multiLevelType w:val="multilevel"/>
    <w:tmpl w:val="2E23AF8D"/>
    <w:lvl w:ilvl="0" w:tentative="0">
      <w:start w:val="1"/>
      <w:numFmt w:val="lowerLetter"/>
      <w:suff w:val="space"/>
      <w:lvlText w:val="%1)"/>
      <w:lvlJc w:val="left"/>
      <w:pPr>
        <w:tabs>
          <w:tab w:val="left" w:pos="0"/>
        </w:tabs>
        <w:ind w:left="420" w:leftChars="0" w:firstLine="62" w:firstLineChars="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2">
    <w:nsid w:val="2FD96ADF"/>
    <w:multiLevelType w:val="multilevel"/>
    <w:tmpl w:val="2FD96ADF"/>
    <w:lvl w:ilvl="0" w:tentative="0">
      <w:start w:val="1"/>
      <w:numFmt w:val="lowerLetter"/>
      <w:pStyle w:val="19"/>
      <w:suff w:val="space"/>
      <w:lvlText w:val="%1)"/>
      <w:lvlJc w:val="left"/>
      <w:pPr>
        <w:tabs>
          <w:tab w:val="left" w:pos="0"/>
        </w:tabs>
        <w:ind w:left="0" w:leftChars="0" w:firstLine="482" w:firstLineChars="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3">
    <w:nsid w:val="37160650"/>
    <w:multiLevelType w:val="multilevel"/>
    <w:tmpl w:val="37160650"/>
    <w:lvl w:ilvl="0" w:tentative="0">
      <w:start w:val="1"/>
      <w:numFmt w:val="decimal"/>
      <w:pStyle w:val="18"/>
      <w:suff w:val="space"/>
      <w:lvlText w:val="%1"/>
      <w:lvlJc w:val="left"/>
      <w:pPr>
        <w:ind w:left="425" w:hanging="425"/>
      </w:pPr>
      <w:rPr>
        <w:rFonts w:hint="eastAsia"/>
      </w:rPr>
    </w:lvl>
    <w:lvl w:ilvl="1" w:tentative="0">
      <w:start w:val="1"/>
      <w:numFmt w:val="decimal"/>
      <w:pStyle w:val="14"/>
      <w:suff w:val="space"/>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39E4D9CB"/>
    <w:multiLevelType w:val="multilevel"/>
    <w:tmpl w:val="39E4D9CB"/>
    <w:lvl w:ilvl="0" w:tentative="0">
      <w:start w:val="1"/>
      <w:numFmt w:val="decimal"/>
      <w:suff w:val="nothing"/>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3"/>
  </w:num>
  <w:num w:numId="2">
    <w:abstractNumId w:val="2"/>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谭可久">
    <w15:presenceInfo w15:providerId="None" w15:userId="谭可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evenAndOddHeaders w:val="1"/>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mN2YwMDhjMTY5ZmQwYzgxZTJlYjZmZDlhMjMwOGMifQ=="/>
  </w:docVars>
  <w:rsids>
    <w:rsidRoot w:val="00EE7B33"/>
    <w:rsid w:val="00053D63"/>
    <w:rsid w:val="00057814"/>
    <w:rsid w:val="000635CB"/>
    <w:rsid w:val="00077FC7"/>
    <w:rsid w:val="000A7992"/>
    <w:rsid w:val="000C30A4"/>
    <w:rsid w:val="000E12F0"/>
    <w:rsid w:val="000F18FD"/>
    <w:rsid w:val="00134848"/>
    <w:rsid w:val="00151A58"/>
    <w:rsid w:val="00162A87"/>
    <w:rsid w:val="00175C2F"/>
    <w:rsid w:val="001C74FE"/>
    <w:rsid w:val="00244ADE"/>
    <w:rsid w:val="00285AB0"/>
    <w:rsid w:val="00287AED"/>
    <w:rsid w:val="00287E56"/>
    <w:rsid w:val="002E4A6C"/>
    <w:rsid w:val="002F199E"/>
    <w:rsid w:val="00302D20"/>
    <w:rsid w:val="00326171"/>
    <w:rsid w:val="003A37E0"/>
    <w:rsid w:val="003B3E1B"/>
    <w:rsid w:val="003C761B"/>
    <w:rsid w:val="003E02EB"/>
    <w:rsid w:val="004163CC"/>
    <w:rsid w:val="00417E9F"/>
    <w:rsid w:val="004503FA"/>
    <w:rsid w:val="004603F1"/>
    <w:rsid w:val="00464672"/>
    <w:rsid w:val="00475445"/>
    <w:rsid w:val="004971EC"/>
    <w:rsid w:val="004A2AA3"/>
    <w:rsid w:val="004A321F"/>
    <w:rsid w:val="0054536D"/>
    <w:rsid w:val="005728A6"/>
    <w:rsid w:val="00577C54"/>
    <w:rsid w:val="006001F7"/>
    <w:rsid w:val="00640098"/>
    <w:rsid w:val="00662421"/>
    <w:rsid w:val="00687B3A"/>
    <w:rsid w:val="006937FB"/>
    <w:rsid w:val="006C4C83"/>
    <w:rsid w:val="006C71CE"/>
    <w:rsid w:val="00703C96"/>
    <w:rsid w:val="00704710"/>
    <w:rsid w:val="00705BCC"/>
    <w:rsid w:val="00734A24"/>
    <w:rsid w:val="00735034"/>
    <w:rsid w:val="007362ED"/>
    <w:rsid w:val="007645DC"/>
    <w:rsid w:val="007A3B05"/>
    <w:rsid w:val="007A6283"/>
    <w:rsid w:val="007C2A60"/>
    <w:rsid w:val="008044AA"/>
    <w:rsid w:val="00810BFB"/>
    <w:rsid w:val="008E7DBD"/>
    <w:rsid w:val="009C43FA"/>
    <w:rsid w:val="00A12560"/>
    <w:rsid w:val="00A665AB"/>
    <w:rsid w:val="00AD534F"/>
    <w:rsid w:val="00AD6EC5"/>
    <w:rsid w:val="00B3097A"/>
    <w:rsid w:val="00B53659"/>
    <w:rsid w:val="00B64093"/>
    <w:rsid w:val="00B661C1"/>
    <w:rsid w:val="00B93F3A"/>
    <w:rsid w:val="00B9661D"/>
    <w:rsid w:val="00BD0222"/>
    <w:rsid w:val="00BF30AD"/>
    <w:rsid w:val="00C033BF"/>
    <w:rsid w:val="00C5603E"/>
    <w:rsid w:val="00C914BE"/>
    <w:rsid w:val="00C92181"/>
    <w:rsid w:val="00CC14E7"/>
    <w:rsid w:val="00CC1BDA"/>
    <w:rsid w:val="00CD1A9D"/>
    <w:rsid w:val="00D058E1"/>
    <w:rsid w:val="00D262A7"/>
    <w:rsid w:val="00D5599B"/>
    <w:rsid w:val="00D82047"/>
    <w:rsid w:val="00D86DD3"/>
    <w:rsid w:val="00D90EAD"/>
    <w:rsid w:val="00DA3408"/>
    <w:rsid w:val="00DB399E"/>
    <w:rsid w:val="00DC783C"/>
    <w:rsid w:val="00DD4118"/>
    <w:rsid w:val="00DD668F"/>
    <w:rsid w:val="00E2151C"/>
    <w:rsid w:val="00E34896"/>
    <w:rsid w:val="00E514FF"/>
    <w:rsid w:val="00E5671F"/>
    <w:rsid w:val="00E65A50"/>
    <w:rsid w:val="00E85EB9"/>
    <w:rsid w:val="00E86763"/>
    <w:rsid w:val="00EA45E7"/>
    <w:rsid w:val="00EE24FD"/>
    <w:rsid w:val="00EE7B33"/>
    <w:rsid w:val="00F03AA6"/>
    <w:rsid w:val="00F92FA7"/>
    <w:rsid w:val="00FC7FA9"/>
    <w:rsid w:val="00FD5F5D"/>
    <w:rsid w:val="00FE4795"/>
    <w:rsid w:val="010A210C"/>
    <w:rsid w:val="01B07681"/>
    <w:rsid w:val="01E4322D"/>
    <w:rsid w:val="023A4BFB"/>
    <w:rsid w:val="02535691"/>
    <w:rsid w:val="028E678C"/>
    <w:rsid w:val="02AC5FF3"/>
    <w:rsid w:val="03853B8B"/>
    <w:rsid w:val="03CF318A"/>
    <w:rsid w:val="045F6CE0"/>
    <w:rsid w:val="04D578E8"/>
    <w:rsid w:val="050519EB"/>
    <w:rsid w:val="0512093A"/>
    <w:rsid w:val="05900FD6"/>
    <w:rsid w:val="07095B15"/>
    <w:rsid w:val="071E0F8F"/>
    <w:rsid w:val="073B60C4"/>
    <w:rsid w:val="081F35FC"/>
    <w:rsid w:val="08C416C3"/>
    <w:rsid w:val="08E578F4"/>
    <w:rsid w:val="091D1DA1"/>
    <w:rsid w:val="09335BA9"/>
    <w:rsid w:val="095A79B9"/>
    <w:rsid w:val="0A073F5D"/>
    <w:rsid w:val="0B24469B"/>
    <w:rsid w:val="0B3C19E4"/>
    <w:rsid w:val="0B9672F3"/>
    <w:rsid w:val="0BD20851"/>
    <w:rsid w:val="0BF91C38"/>
    <w:rsid w:val="0C8662D8"/>
    <w:rsid w:val="0E08610B"/>
    <w:rsid w:val="0F387E2D"/>
    <w:rsid w:val="0F9918C3"/>
    <w:rsid w:val="10B05EDB"/>
    <w:rsid w:val="11C647E6"/>
    <w:rsid w:val="12443DC6"/>
    <w:rsid w:val="13AF2F6F"/>
    <w:rsid w:val="13CE2F86"/>
    <w:rsid w:val="14337121"/>
    <w:rsid w:val="149D003F"/>
    <w:rsid w:val="14D04ED1"/>
    <w:rsid w:val="150510D5"/>
    <w:rsid w:val="152E67CC"/>
    <w:rsid w:val="15AA1C40"/>
    <w:rsid w:val="165B2BA9"/>
    <w:rsid w:val="16CF7B39"/>
    <w:rsid w:val="17022FCC"/>
    <w:rsid w:val="1788148B"/>
    <w:rsid w:val="17BD20FF"/>
    <w:rsid w:val="17FF44C5"/>
    <w:rsid w:val="1881137E"/>
    <w:rsid w:val="195271C6"/>
    <w:rsid w:val="198F0BF0"/>
    <w:rsid w:val="19A229D9"/>
    <w:rsid w:val="1A6031E3"/>
    <w:rsid w:val="1C7D3C0B"/>
    <w:rsid w:val="1CC85AE1"/>
    <w:rsid w:val="1D100930"/>
    <w:rsid w:val="1F5F6E0F"/>
    <w:rsid w:val="1FCA53B9"/>
    <w:rsid w:val="1FE97F81"/>
    <w:rsid w:val="208644A4"/>
    <w:rsid w:val="21822A00"/>
    <w:rsid w:val="21BC6F83"/>
    <w:rsid w:val="21DD477C"/>
    <w:rsid w:val="22D12F02"/>
    <w:rsid w:val="230E126F"/>
    <w:rsid w:val="236007C4"/>
    <w:rsid w:val="23C47D4E"/>
    <w:rsid w:val="24123293"/>
    <w:rsid w:val="25D7220F"/>
    <w:rsid w:val="25DC5E46"/>
    <w:rsid w:val="26246AC5"/>
    <w:rsid w:val="266741E9"/>
    <w:rsid w:val="26E1270C"/>
    <w:rsid w:val="27D41097"/>
    <w:rsid w:val="281A2C55"/>
    <w:rsid w:val="28840731"/>
    <w:rsid w:val="28AE41C6"/>
    <w:rsid w:val="290851A4"/>
    <w:rsid w:val="2A0851D1"/>
    <w:rsid w:val="2AF43C32"/>
    <w:rsid w:val="2AF75498"/>
    <w:rsid w:val="2B19729D"/>
    <w:rsid w:val="2B2F71BD"/>
    <w:rsid w:val="2BB75BE3"/>
    <w:rsid w:val="2C740346"/>
    <w:rsid w:val="2C8601A7"/>
    <w:rsid w:val="2D26573C"/>
    <w:rsid w:val="2DC00FBC"/>
    <w:rsid w:val="2DF321AE"/>
    <w:rsid w:val="2E7E3D0B"/>
    <w:rsid w:val="2F212B1B"/>
    <w:rsid w:val="2F436D58"/>
    <w:rsid w:val="2FB22B83"/>
    <w:rsid w:val="2FEC4DF6"/>
    <w:rsid w:val="30BF439A"/>
    <w:rsid w:val="312A215B"/>
    <w:rsid w:val="31675B17"/>
    <w:rsid w:val="31B91552"/>
    <w:rsid w:val="32840F0A"/>
    <w:rsid w:val="328C29A2"/>
    <w:rsid w:val="329E7075"/>
    <w:rsid w:val="344C23E9"/>
    <w:rsid w:val="34AD3C4C"/>
    <w:rsid w:val="362A72F9"/>
    <w:rsid w:val="37C52BDE"/>
    <w:rsid w:val="38F35529"/>
    <w:rsid w:val="39A90D3E"/>
    <w:rsid w:val="3A2411A8"/>
    <w:rsid w:val="3A326C66"/>
    <w:rsid w:val="3A511862"/>
    <w:rsid w:val="3AA42D27"/>
    <w:rsid w:val="3ABE2DBC"/>
    <w:rsid w:val="3B2F55CE"/>
    <w:rsid w:val="3B864B77"/>
    <w:rsid w:val="3C1A7E75"/>
    <w:rsid w:val="3C5E0FC2"/>
    <w:rsid w:val="3CEB55B1"/>
    <w:rsid w:val="3CFD052C"/>
    <w:rsid w:val="3D920904"/>
    <w:rsid w:val="3DB475A1"/>
    <w:rsid w:val="3E5D142C"/>
    <w:rsid w:val="3ECD2378"/>
    <w:rsid w:val="3F17613A"/>
    <w:rsid w:val="3FBE45AA"/>
    <w:rsid w:val="40734F7E"/>
    <w:rsid w:val="413825D2"/>
    <w:rsid w:val="413F7268"/>
    <w:rsid w:val="414F2F72"/>
    <w:rsid w:val="415154E1"/>
    <w:rsid w:val="41C45139"/>
    <w:rsid w:val="41FA08E4"/>
    <w:rsid w:val="43B12268"/>
    <w:rsid w:val="43C8029D"/>
    <w:rsid w:val="43EF3478"/>
    <w:rsid w:val="45294634"/>
    <w:rsid w:val="452E535D"/>
    <w:rsid w:val="460C5E7C"/>
    <w:rsid w:val="46552942"/>
    <w:rsid w:val="46B7364B"/>
    <w:rsid w:val="46DD15C6"/>
    <w:rsid w:val="473457BC"/>
    <w:rsid w:val="49246653"/>
    <w:rsid w:val="49253067"/>
    <w:rsid w:val="4A51337C"/>
    <w:rsid w:val="4A7951A8"/>
    <w:rsid w:val="4B106C6A"/>
    <w:rsid w:val="4C2E35E5"/>
    <w:rsid w:val="4C51283A"/>
    <w:rsid w:val="4D1D4D8D"/>
    <w:rsid w:val="4D9B2E5E"/>
    <w:rsid w:val="4E245C8A"/>
    <w:rsid w:val="4ECE50D0"/>
    <w:rsid w:val="4F054025"/>
    <w:rsid w:val="4F0A6EA4"/>
    <w:rsid w:val="4F22246E"/>
    <w:rsid w:val="4F633432"/>
    <w:rsid w:val="4FCC3F86"/>
    <w:rsid w:val="50913377"/>
    <w:rsid w:val="50A95695"/>
    <w:rsid w:val="50CD6207"/>
    <w:rsid w:val="50F971E1"/>
    <w:rsid w:val="51E67549"/>
    <w:rsid w:val="520420FD"/>
    <w:rsid w:val="52164A44"/>
    <w:rsid w:val="522D77AE"/>
    <w:rsid w:val="528A65F9"/>
    <w:rsid w:val="52AD6779"/>
    <w:rsid w:val="54AC16FA"/>
    <w:rsid w:val="54F65057"/>
    <w:rsid w:val="55F70945"/>
    <w:rsid w:val="56044479"/>
    <w:rsid w:val="56231717"/>
    <w:rsid w:val="56755C29"/>
    <w:rsid w:val="56813D1C"/>
    <w:rsid w:val="56AB0617"/>
    <w:rsid w:val="57E52015"/>
    <w:rsid w:val="583D1EC5"/>
    <w:rsid w:val="58877BBC"/>
    <w:rsid w:val="58E56AAA"/>
    <w:rsid w:val="59126EAD"/>
    <w:rsid w:val="593E4146"/>
    <w:rsid w:val="59701E26"/>
    <w:rsid w:val="599277A1"/>
    <w:rsid w:val="59FF0FF8"/>
    <w:rsid w:val="5A5F53D0"/>
    <w:rsid w:val="5ACA2688"/>
    <w:rsid w:val="5C107384"/>
    <w:rsid w:val="5C381321"/>
    <w:rsid w:val="5CCE3A33"/>
    <w:rsid w:val="5CDE4EAE"/>
    <w:rsid w:val="5D5E6C86"/>
    <w:rsid w:val="5DC328FC"/>
    <w:rsid w:val="5E4E6BDA"/>
    <w:rsid w:val="5F33505F"/>
    <w:rsid w:val="5F7126CB"/>
    <w:rsid w:val="602A5424"/>
    <w:rsid w:val="60C90799"/>
    <w:rsid w:val="61645F6D"/>
    <w:rsid w:val="61665FE8"/>
    <w:rsid w:val="61804639"/>
    <w:rsid w:val="62A276A6"/>
    <w:rsid w:val="632C7226"/>
    <w:rsid w:val="63677FD2"/>
    <w:rsid w:val="63804295"/>
    <w:rsid w:val="63E64BC8"/>
    <w:rsid w:val="64412D3D"/>
    <w:rsid w:val="648C3328"/>
    <w:rsid w:val="65532EEC"/>
    <w:rsid w:val="664245CF"/>
    <w:rsid w:val="66586D50"/>
    <w:rsid w:val="668F5FE1"/>
    <w:rsid w:val="672145B8"/>
    <w:rsid w:val="691B5B0B"/>
    <w:rsid w:val="6A71403A"/>
    <w:rsid w:val="6AED32D6"/>
    <w:rsid w:val="6BCC5FD0"/>
    <w:rsid w:val="6C5E3D91"/>
    <w:rsid w:val="6C772863"/>
    <w:rsid w:val="6C894C5F"/>
    <w:rsid w:val="6CF43AA7"/>
    <w:rsid w:val="6DB620A5"/>
    <w:rsid w:val="6E66761B"/>
    <w:rsid w:val="6E8E7C0F"/>
    <w:rsid w:val="6E9B57F8"/>
    <w:rsid w:val="6E9C0078"/>
    <w:rsid w:val="6FAB46DB"/>
    <w:rsid w:val="6FD46FF4"/>
    <w:rsid w:val="70460617"/>
    <w:rsid w:val="71140621"/>
    <w:rsid w:val="7127378C"/>
    <w:rsid w:val="71E82D9F"/>
    <w:rsid w:val="72097DB0"/>
    <w:rsid w:val="728A58AF"/>
    <w:rsid w:val="72A231F7"/>
    <w:rsid w:val="72C54B39"/>
    <w:rsid w:val="733D5F73"/>
    <w:rsid w:val="73D37457"/>
    <w:rsid w:val="741E1BCD"/>
    <w:rsid w:val="74BF6442"/>
    <w:rsid w:val="74E72C60"/>
    <w:rsid w:val="754E350B"/>
    <w:rsid w:val="7576441D"/>
    <w:rsid w:val="76342DDE"/>
    <w:rsid w:val="76373F9F"/>
    <w:rsid w:val="7642368C"/>
    <w:rsid w:val="767453F6"/>
    <w:rsid w:val="76A3611B"/>
    <w:rsid w:val="779B6A05"/>
    <w:rsid w:val="786B7C9B"/>
    <w:rsid w:val="7A1D2973"/>
    <w:rsid w:val="7B3041E8"/>
    <w:rsid w:val="7C3D3992"/>
    <w:rsid w:val="7C570EF7"/>
    <w:rsid w:val="7CA97F9B"/>
    <w:rsid w:val="7CAB4D9F"/>
    <w:rsid w:val="7E2C3CBE"/>
    <w:rsid w:val="7E9278AE"/>
    <w:rsid w:val="7EA51260"/>
    <w:rsid w:val="7EDB5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center"/>
    </w:pPr>
    <w:rPr>
      <w:rFonts w:ascii="宋体" w:hAnsi="宋体" w:eastAsia="宋体" w:cs="微软雅黑"/>
      <w:kern w:val="2"/>
      <w:sz w:val="24"/>
      <w:szCs w:val="24"/>
      <w:shd w:val="clear" w:color="auto" w:fill="FFFFFF"/>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22"/>
    <w:qFormat/>
    <w:uiPriority w:val="0"/>
    <w:pPr>
      <w:tabs>
        <w:tab w:val="center" w:pos="4153"/>
        <w:tab w:val="right" w:pos="8306"/>
      </w:tabs>
      <w:snapToGrid w:val="0"/>
      <w:jc w:val="left"/>
    </w:pPr>
    <w:rPr>
      <w:sz w:val="18"/>
      <w:szCs w:val="18"/>
    </w:rPr>
  </w:style>
  <w:style w:type="paragraph" w:styleId="5">
    <w:name w:val="header"/>
    <w:basedOn w:val="1"/>
    <w:link w:val="21"/>
    <w:qFormat/>
    <w:uiPriority w:val="0"/>
    <w:pPr>
      <w:tabs>
        <w:tab w:val="center" w:pos="4153"/>
        <w:tab w:val="right" w:pos="8306"/>
      </w:tabs>
      <w:snapToGrid w:val="0"/>
    </w:pPr>
    <w:rPr>
      <w:sz w:val="18"/>
      <w:szCs w:val="18"/>
    </w:rPr>
  </w:style>
  <w:style w:type="paragraph" w:styleId="6">
    <w:name w:val="toc 1"/>
    <w:basedOn w:val="1"/>
    <w:next w:val="1"/>
    <w:autoRedefine/>
    <w:qFormat/>
    <w:uiPriority w:val="39"/>
  </w:style>
  <w:style w:type="paragraph" w:styleId="7">
    <w:name w:val="toc 2"/>
    <w:basedOn w:val="1"/>
    <w:next w:val="1"/>
    <w:qFormat/>
    <w:uiPriority w:val="39"/>
    <w:pPr>
      <w:ind w:left="420" w:leftChars="200"/>
    </w:pPr>
  </w:style>
  <w:style w:type="paragraph" w:styleId="8">
    <w:name w:val="Title"/>
    <w:basedOn w:val="1"/>
    <w:next w:val="1"/>
    <w:link w:val="16"/>
    <w:qFormat/>
    <w:uiPriority w:val="0"/>
    <w:pPr>
      <w:spacing w:before="240" w:after="60"/>
      <w:outlineLvl w:val="0"/>
    </w:pPr>
    <w:rPr>
      <w:rFonts w:asciiTheme="majorHAnsi" w:hAnsiTheme="majorHAnsi" w:eastAsiaTheme="majorEastAsia" w:cstheme="majorBidi"/>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unhideWhenUsed/>
    <w:qFormat/>
    <w:uiPriority w:val="99"/>
    <w:rPr>
      <w:color w:val="0026E5" w:themeColor="hyperlink"/>
      <w:u w:val="single"/>
      <w14:textFill>
        <w14:solidFill>
          <w14:schemeClr w14:val="hlink"/>
        </w14:solidFill>
      </w14:textFill>
    </w:rPr>
  </w:style>
  <w:style w:type="paragraph" w:customStyle="1" w:styleId="14">
    <w:name w:val="A2-标2"/>
    <w:next w:val="15"/>
    <w:qFormat/>
    <w:uiPriority w:val="0"/>
    <w:pPr>
      <w:numPr>
        <w:ilvl w:val="1"/>
        <w:numId w:val="1"/>
      </w:numPr>
      <w:spacing w:before="312" w:beforeLines="100" w:after="312" w:afterLines="100"/>
      <w:ind w:left="0" w:firstLine="0"/>
      <w:outlineLvl w:val="1"/>
    </w:pPr>
    <w:rPr>
      <w:rFonts w:ascii="黑体" w:hAnsi="黑体" w:eastAsia="黑体" w:cs="Times New Roman"/>
      <w:kern w:val="2"/>
      <w:sz w:val="24"/>
      <w:szCs w:val="24"/>
      <w:shd w:val="clear" w:color="auto" w:fill="FFFFFF"/>
      <w:lang w:val="en-US" w:eastAsia="zh-CN" w:bidi="ar-SA"/>
    </w:rPr>
  </w:style>
  <w:style w:type="paragraph" w:customStyle="1" w:styleId="15">
    <w:name w:val="A1-标-正文"/>
    <w:basedOn w:val="1"/>
    <w:qFormat/>
    <w:uiPriority w:val="0"/>
    <w:pPr>
      <w:ind w:firstLine="480" w:firstLineChars="200"/>
      <w:jc w:val="both"/>
    </w:pPr>
    <w:rPr>
      <w:rFonts w:cs="Times New Roman"/>
    </w:rPr>
  </w:style>
  <w:style w:type="character" w:customStyle="1" w:styleId="16">
    <w:name w:val="标题 字符"/>
    <w:basedOn w:val="11"/>
    <w:link w:val="8"/>
    <w:qFormat/>
    <w:uiPriority w:val="0"/>
    <w:rPr>
      <w:rFonts w:asciiTheme="majorHAnsi" w:hAnsiTheme="majorHAnsi" w:eastAsiaTheme="majorEastAsia" w:cstheme="majorBidi"/>
      <w:b/>
      <w:bCs/>
      <w:kern w:val="2"/>
      <w:sz w:val="32"/>
      <w:szCs w:val="32"/>
    </w:rPr>
  </w:style>
  <w:style w:type="paragraph" w:styleId="17">
    <w:name w:val="List Paragraph"/>
    <w:basedOn w:val="1"/>
    <w:unhideWhenUsed/>
    <w:qFormat/>
    <w:uiPriority w:val="99"/>
    <w:pPr>
      <w:ind w:firstLine="420" w:firstLineChars="200"/>
    </w:pPr>
  </w:style>
  <w:style w:type="paragraph" w:customStyle="1" w:styleId="18">
    <w:name w:val="A2-标1"/>
    <w:next w:val="15"/>
    <w:qFormat/>
    <w:uiPriority w:val="0"/>
    <w:pPr>
      <w:numPr>
        <w:ilvl w:val="0"/>
        <w:numId w:val="1"/>
      </w:numPr>
      <w:spacing w:before="312" w:beforeLines="100" w:after="312" w:afterLines="100"/>
      <w:outlineLvl w:val="0"/>
    </w:pPr>
    <w:rPr>
      <w:rFonts w:ascii="黑体" w:hAnsi="黑体" w:eastAsia="黑体" w:cs="Times New Roman"/>
      <w:color w:val="000000"/>
      <w:sz w:val="24"/>
      <w:szCs w:val="24"/>
      <w:shd w:val="clear" w:color="auto" w:fill="FFFFFF"/>
      <w:lang w:val="en-US" w:eastAsia="zh-CN" w:bidi="ar-SA"/>
    </w:rPr>
  </w:style>
  <w:style w:type="paragraph" w:customStyle="1" w:styleId="19">
    <w:name w:val="A1-标-带标正文"/>
    <w:basedOn w:val="15"/>
    <w:qFormat/>
    <w:uiPriority w:val="0"/>
    <w:pPr>
      <w:numPr>
        <w:ilvl w:val="0"/>
        <w:numId w:val="2"/>
      </w:numPr>
      <w:ind w:left="0" w:firstLine="480" w:firstLineChars="0"/>
    </w:pPr>
  </w:style>
  <w:style w:type="paragraph" w:customStyle="1" w:styleId="20">
    <w:name w:val="TOC Heading"/>
    <w:basedOn w:val="2"/>
    <w:next w:val="1"/>
    <w:unhideWhenUsed/>
    <w:qFormat/>
    <w:uiPriority w:val="39"/>
    <w:pPr>
      <w:widowControl/>
      <w:spacing w:before="240" w:after="0" w:line="259" w:lineRule="auto"/>
      <w:jc w:val="left"/>
      <w:outlineLvl w:val="9"/>
    </w:pPr>
    <w:rPr>
      <w:rFonts w:cstheme="majorBidi"/>
      <w:b w:val="0"/>
      <w:color w:val="2E54A1" w:themeColor="accent1" w:themeShade="BF"/>
      <w:kern w:val="0"/>
      <w:sz w:val="28"/>
      <w:szCs w:val="32"/>
      <w:shd w:val="clear" w:color="auto" w:fill="auto"/>
    </w:rPr>
  </w:style>
  <w:style w:type="character" w:customStyle="1" w:styleId="21">
    <w:name w:val="页眉 字符"/>
    <w:basedOn w:val="11"/>
    <w:link w:val="5"/>
    <w:qFormat/>
    <w:uiPriority w:val="0"/>
    <w:rPr>
      <w:rFonts w:ascii="微软雅黑" w:hAnsi="微软雅黑" w:cs="微软雅黑"/>
      <w:kern w:val="2"/>
      <w:sz w:val="18"/>
      <w:szCs w:val="18"/>
    </w:rPr>
  </w:style>
  <w:style w:type="character" w:customStyle="1" w:styleId="22">
    <w:name w:val="页脚 字符"/>
    <w:basedOn w:val="11"/>
    <w:link w:val="4"/>
    <w:qFormat/>
    <w:uiPriority w:val="0"/>
    <w:rPr>
      <w:rFonts w:ascii="微软雅黑" w:hAnsi="微软雅黑" w:cs="微软雅黑"/>
      <w:kern w:val="2"/>
      <w:sz w:val="18"/>
      <w:szCs w:val="18"/>
    </w:rPr>
  </w:style>
  <w:style w:type="paragraph" w:customStyle="1" w:styleId="23">
    <w:name w:val="A2-标2-无级"/>
    <w:basedOn w:val="14"/>
    <w:next w:val="24"/>
    <w:qFormat/>
    <w:uiPriority w:val="0"/>
    <w:pPr>
      <w:spacing w:before="100" w:after="100"/>
      <w:ind w:left="992" w:hanging="567"/>
      <w:outlineLvl w:val="9"/>
    </w:pPr>
  </w:style>
  <w:style w:type="paragraph" w:customStyle="1" w:styleId="24">
    <w:name w:val="A2-黑-无级"/>
    <w:next w:val="15"/>
    <w:qFormat/>
    <w:uiPriority w:val="0"/>
    <w:pPr>
      <w:spacing w:before="100" w:after="100"/>
      <w:ind w:firstLine="200" w:firstLineChars="200"/>
    </w:pPr>
    <w:rPr>
      <w:rFonts w:ascii="黑体" w:hAnsi="黑体" w:eastAsia="黑体" w:cs="Times New Roman"/>
      <w:kern w:val="2"/>
      <w:sz w:val="24"/>
      <w:szCs w:val="24"/>
      <w:shd w:val="clear" w:color="auto" w:fill="FFFFFF"/>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17142-2F2B-4626-B89A-963A7E16E3B7}">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6676</Words>
  <Characters>7415</Characters>
  <Lines>70</Lines>
  <Paragraphs>19</Paragraphs>
  <TotalTime>2</TotalTime>
  <ScaleCrop>false</ScaleCrop>
  <LinksUpToDate>false</LinksUpToDate>
  <CharactersWithSpaces>7721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2024-04-21T12:32:00Z</dcterms:created>
  <dc:creator>tanguo</dc:creator>
  <cp:lastModifiedBy>谭可久</cp:lastModifiedBy>
  <dcterms:modified xsi:type="dcterms:W3CDTF">2025-06-14T07:21:35Z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37A0F594B9CE41C69D2B2613B5AB54C4_13</vt:lpwstr>
  </property>
  <property fmtid="{D5CDD505-2E9C-101B-9397-08002B2CF9AE}" pid="4" name="KSOTemplateDocerSaveRecord">
    <vt:lpwstr>eyJoZGlkIjoiZWEyMzEzMWEzNjRhMWQyYTM1ZDZmN2MxNDQ1OGJiNWIiLCJ1c2VySWQiOiIzMDgwNTI3OTAifQ==</vt:lpwstr>
  </property>
</Properties>
</file>